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22712B" w:rsidRPr="00A603AF">
        <w:rPr>
          <w:rFonts w:ascii="GHEA Grapalat" w:hAnsi="GHEA Grapalat"/>
          <w:i/>
          <w:sz w:val="22"/>
          <w:szCs w:val="22"/>
        </w:rPr>
        <w:t xml:space="preserve">от </w:t>
      </w:r>
      <w:r w:rsidR="00665EB9">
        <w:rPr>
          <w:rFonts w:ascii="GHEA Grapalat" w:hAnsi="GHEA Grapalat"/>
          <w:i/>
          <w:sz w:val="22"/>
          <w:szCs w:val="22"/>
        </w:rPr>
        <w:t>24 марта</w:t>
      </w:r>
      <w:r w:rsidR="001457AE" w:rsidRPr="00665EB9">
        <w:rPr>
          <w:rFonts w:ascii="GHEA Grapalat" w:hAnsi="GHEA Grapalat"/>
          <w:i/>
          <w:sz w:val="22"/>
          <w:szCs w:val="22"/>
        </w:rPr>
        <w:t xml:space="preserve">  </w:t>
      </w:r>
      <w:r w:rsidR="0022712B" w:rsidRPr="00A603AF">
        <w:rPr>
          <w:rFonts w:ascii="GHEA Grapalat" w:hAnsi="GHEA Grapalat"/>
          <w:i/>
          <w:sz w:val="22"/>
          <w:szCs w:val="22"/>
        </w:rPr>
        <w:t>202</w:t>
      </w:r>
      <w:r w:rsidR="00BB4D52">
        <w:rPr>
          <w:rFonts w:ascii="GHEA Grapalat" w:hAnsi="GHEA Grapalat"/>
          <w:i/>
          <w:sz w:val="22"/>
          <w:szCs w:val="22"/>
        </w:rPr>
        <w:t>5</w:t>
      </w:r>
      <w:r w:rsidR="0022712B" w:rsidRPr="00A603AF">
        <w:rPr>
          <w:rFonts w:ascii="GHEA Grapalat" w:hAnsi="GHEA Grapalat"/>
          <w:i/>
          <w:sz w:val="22"/>
          <w:szCs w:val="22"/>
        </w:rPr>
        <w:t xml:space="preserve"> года № </w:t>
      </w:r>
      <w:r w:rsidR="00665EB9">
        <w:rPr>
          <w:rFonts w:ascii="GHEA Grapalat" w:hAnsi="GHEA Grapalat"/>
          <w:i/>
          <w:sz w:val="22"/>
          <w:szCs w:val="22"/>
        </w:rPr>
        <w:t>110</w:t>
      </w:r>
      <w:r w:rsidR="0022712B" w:rsidRPr="00A603AF">
        <w:rPr>
          <w:rFonts w:ascii="GHEA Grapalat" w:hAnsi="GHEA Grapalat"/>
          <w:i/>
          <w:sz w:val="22"/>
          <w:szCs w:val="22"/>
        </w:rPr>
        <w:t>-A</w:t>
      </w:r>
    </w:p>
    <w:p w:rsidR="00E8561F" w:rsidRDefault="00E8561F" w:rsidP="006D6926">
      <w:pPr>
        <w:widowControl w:val="0"/>
        <w:spacing w:after="160" w:line="360" w:lineRule="auto"/>
        <w:ind w:right="-7" w:firstLine="567"/>
        <w:jc w:val="right"/>
        <w:rPr>
          <w:rFonts w:ascii="GHEA Grapalat" w:hAnsi="GHEA Grapalat"/>
          <w:i/>
          <w:u w:val="single"/>
        </w:rPr>
      </w:pP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BF4795">
        <w:rPr>
          <w:rFonts w:ascii="GHEA Grapalat" w:hAnsi="GHEA Grapalat"/>
          <w:i w:val="0"/>
          <w:sz w:val="24"/>
          <w:szCs w:val="24"/>
        </w:rPr>
        <w:t xml:space="preserve">Комиссии от </w:t>
      </w:r>
      <w:r w:rsidR="00BF4795" w:rsidRPr="00BF4795">
        <w:rPr>
          <w:rFonts w:ascii="GHEA Grapalat" w:hAnsi="GHEA Grapalat"/>
          <w:i w:val="0"/>
          <w:sz w:val="24"/>
          <w:szCs w:val="24"/>
        </w:rPr>
        <w:t xml:space="preserve">27-ого </w:t>
      </w:r>
      <w:r w:rsidR="00A3695C">
        <w:rPr>
          <w:rFonts w:ascii="GHEA Grapalat" w:hAnsi="GHEA Grapalat"/>
          <w:i w:val="0"/>
          <w:sz w:val="24"/>
          <w:szCs w:val="24"/>
        </w:rPr>
        <w:t xml:space="preserve"> </w:t>
      </w:r>
      <w:r w:rsidR="00BF4795">
        <w:rPr>
          <w:rFonts w:ascii="GHEA Grapalat" w:hAnsi="GHEA Grapalat"/>
          <w:i w:val="0"/>
          <w:sz w:val="24"/>
          <w:szCs w:val="24"/>
        </w:rPr>
        <w:t xml:space="preserve"> ию</w:t>
      </w:r>
      <w:r w:rsidR="00BF4795" w:rsidRPr="00BF4795">
        <w:rPr>
          <w:rFonts w:ascii="GHEA Grapalat" w:hAnsi="GHEA Grapalat"/>
          <w:i w:val="0"/>
          <w:sz w:val="24"/>
          <w:szCs w:val="24"/>
        </w:rPr>
        <w:t>н</w:t>
      </w:r>
      <w:r w:rsidR="00A3695C" w:rsidRPr="00A3695C">
        <w:rPr>
          <w:rFonts w:ascii="GHEA Grapalat" w:hAnsi="GHEA Grapalat"/>
          <w:i w:val="0"/>
          <w:sz w:val="24"/>
          <w:szCs w:val="24"/>
        </w:rPr>
        <w:t>я</w:t>
      </w:r>
      <w:r w:rsidRPr="009044F1">
        <w:rPr>
          <w:rFonts w:ascii="GHEA Grapalat" w:hAnsi="GHEA Grapalat"/>
          <w:i w:val="0"/>
          <w:sz w:val="24"/>
          <w:szCs w:val="24"/>
        </w:rPr>
        <w:t xml:space="preserve"> 20</w:t>
      </w:r>
      <w:r w:rsidR="00A3695C" w:rsidRPr="00A3695C">
        <w:rPr>
          <w:rFonts w:ascii="GHEA Grapalat" w:hAnsi="GHEA Grapalat"/>
          <w:i w:val="0"/>
          <w:sz w:val="24"/>
          <w:szCs w:val="24"/>
        </w:rPr>
        <w:t>25</w:t>
      </w:r>
      <w:r w:rsidR="00AA7117">
        <w:rPr>
          <w:rFonts w:ascii="GHEA Grapalat" w:hAnsi="GHEA Grapalat"/>
          <w:i w:val="0"/>
          <w:sz w:val="24"/>
          <w:szCs w:val="24"/>
        </w:rPr>
        <w:t xml:space="preserve"> </w:t>
      </w:r>
      <w:r w:rsidR="00BF4795">
        <w:rPr>
          <w:rFonts w:ascii="GHEA Grapalat" w:hAnsi="GHEA Grapalat"/>
          <w:i w:val="0"/>
          <w:sz w:val="24"/>
          <w:szCs w:val="24"/>
        </w:rPr>
        <w:t>года номер решения</w:t>
      </w:r>
      <w:r w:rsidR="00BF4795" w:rsidRPr="00BF4795">
        <w:rPr>
          <w:rFonts w:ascii="GHEA Grapalat" w:hAnsi="GHEA Grapalat"/>
          <w:i w:val="0"/>
          <w:sz w:val="24"/>
          <w:szCs w:val="24"/>
        </w:rPr>
        <w:t xml:space="preserve">  11</w:t>
      </w:r>
      <w:r w:rsidRPr="009044F1">
        <w:rPr>
          <w:rFonts w:ascii="GHEA Grapalat" w:hAnsi="GHEA Grapalat"/>
          <w:i w:val="0"/>
          <w:sz w:val="24"/>
          <w:szCs w:val="24"/>
        </w:rPr>
        <w:t xml:space="preserve"> </w:t>
      </w:r>
    </w:p>
    <w:p w:rsidR="00AC4996" w:rsidRPr="001756C0" w:rsidRDefault="0006703E" w:rsidP="00AC4996">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C4996" w:rsidRPr="008450D2">
        <w:rPr>
          <w:rFonts w:ascii="GHEA Grapalat" w:hAnsi="GHEA Grapalat"/>
          <w:i w:val="0"/>
          <w:sz w:val="24"/>
          <w:szCs w:val="24"/>
        </w:rPr>
        <w:t>SХMAH-GHASХDЗB</w:t>
      </w:r>
      <w:r w:rsidR="00AC4996">
        <w:rPr>
          <w:rFonts w:ascii="GHEA Grapalat" w:hAnsi="GHEA Grapalat"/>
          <w:i w:val="0"/>
          <w:sz w:val="24"/>
          <w:szCs w:val="24"/>
          <w:lang w:val="hy-AM"/>
        </w:rPr>
        <w:t>-2</w:t>
      </w:r>
      <w:r w:rsidR="00AC4996" w:rsidRPr="00A61357">
        <w:rPr>
          <w:rFonts w:ascii="GHEA Grapalat" w:hAnsi="GHEA Grapalat"/>
          <w:i w:val="0"/>
          <w:sz w:val="24"/>
          <w:szCs w:val="24"/>
        </w:rPr>
        <w:t>5</w:t>
      </w:r>
      <w:r w:rsidR="00AC4996">
        <w:rPr>
          <w:rFonts w:ascii="GHEA Grapalat" w:hAnsi="GHEA Grapalat"/>
          <w:i w:val="0"/>
          <w:sz w:val="24"/>
          <w:szCs w:val="24"/>
          <w:lang w:val="hy-AM"/>
        </w:rPr>
        <w:t>/</w:t>
      </w:r>
      <w:r w:rsidR="006908AA" w:rsidRPr="001756C0">
        <w:rPr>
          <w:rFonts w:ascii="GHEA Grapalat" w:hAnsi="GHEA Grapalat"/>
          <w:i w:val="0"/>
          <w:sz w:val="24"/>
          <w:szCs w:val="24"/>
        </w:rPr>
        <w:t>11</w:t>
      </w:r>
    </w:p>
    <w:p w:rsidR="00BA1BC1" w:rsidRDefault="00BA1BC1" w:rsidP="00AC4996">
      <w:pPr>
        <w:pStyle w:val="a3"/>
        <w:widowControl w:val="0"/>
        <w:spacing w:after="160" w:line="240" w:lineRule="auto"/>
        <w:ind w:firstLine="0"/>
        <w:jc w:val="center"/>
        <w:rPr>
          <w:rFonts w:ascii="GHEA Grapalat" w:hAnsi="GHEA Grapalat"/>
          <w:i w:val="0"/>
          <w:sz w:val="24"/>
          <w:szCs w:val="24"/>
        </w:rPr>
      </w:pPr>
    </w:p>
    <w:p w:rsidR="0091042F" w:rsidRPr="009044F1" w:rsidRDefault="00BA1BC1" w:rsidP="00AC4996">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Процедура </w:t>
      </w:r>
      <w:r w:rsidRPr="00BA1BC1">
        <w:rPr>
          <w:rFonts w:ascii="GHEA Grapalat" w:hAnsi="GHEA Grapalat"/>
          <w:i w:val="0"/>
          <w:sz w:val="24"/>
          <w:szCs w:val="24"/>
        </w:rPr>
        <w:t xml:space="preserve"> работы организуется на основании статьи 15 части 6 Закона.</w:t>
      </w:r>
    </w:p>
    <w:p w:rsidR="00BA1BC1" w:rsidRDefault="00BA1BC1" w:rsidP="00AC4996">
      <w:pPr>
        <w:pStyle w:val="a3"/>
        <w:widowControl w:val="0"/>
        <w:spacing w:line="240" w:lineRule="auto"/>
        <w:ind w:firstLine="709"/>
        <w:jc w:val="left"/>
        <w:rPr>
          <w:rFonts w:ascii="GHEA Grapalat" w:hAnsi="GHEA Grapalat"/>
          <w:i w:val="0"/>
          <w:sz w:val="24"/>
          <w:szCs w:val="24"/>
        </w:rPr>
      </w:pPr>
    </w:p>
    <w:p w:rsidR="00BA1BC1" w:rsidRDefault="00BA1BC1" w:rsidP="00AC4996">
      <w:pPr>
        <w:pStyle w:val="a3"/>
        <w:widowControl w:val="0"/>
        <w:spacing w:line="240" w:lineRule="auto"/>
        <w:ind w:firstLine="709"/>
        <w:jc w:val="left"/>
        <w:rPr>
          <w:rFonts w:ascii="GHEA Grapalat" w:hAnsi="GHEA Grapalat"/>
          <w:i w:val="0"/>
          <w:sz w:val="24"/>
          <w:szCs w:val="24"/>
        </w:rPr>
      </w:pPr>
    </w:p>
    <w:p w:rsidR="00BA1BC1" w:rsidRDefault="00BA1BC1" w:rsidP="00AC4996">
      <w:pPr>
        <w:pStyle w:val="a3"/>
        <w:widowControl w:val="0"/>
        <w:spacing w:line="240" w:lineRule="auto"/>
        <w:ind w:firstLine="709"/>
        <w:jc w:val="left"/>
        <w:rPr>
          <w:rFonts w:ascii="GHEA Grapalat" w:hAnsi="GHEA Grapalat"/>
          <w:i w:val="0"/>
          <w:sz w:val="24"/>
          <w:szCs w:val="24"/>
        </w:rPr>
      </w:pPr>
    </w:p>
    <w:p w:rsidR="00642EFE" w:rsidRPr="00AC4996" w:rsidRDefault="00AC4996" w:rsidP="00AC4996">
      <w:pPr>
        <w:pStyle w:val="a3"/>
        <w:widowControl w:val="0"/>
        <w:spacing w:line="240" w:lineRule="auto"/>
        <w:ind w:firstLine="709"/>
        <w:jc w:val="left"/>
        <w:rPr>
          <w:rFonts w:ascii="GHEA Grapalat" w:hAnsi="GHEA Grapalat"/>
          <w:i w:val="0"/>
          <w:sz w:val="24"/>
          <w:szCs w:val="24"/>
        </w:rPr>
      </w:pPr>
      <w:r>
        <w:rPr>
          <w:rFonts w:ascii="GHEA Grapalat" w:hAnsi="GHEA Grapalat"/>
          <w:i w:val="0"/>
          <w:sz w:val="24"/>
          <w:szCs w:val="24"/>
        </w:rPr>
        <w:t xml:space="preserve">Заказчик </w:t>
      </w:r>
      <w:r w:rsidRPr="008450D2">
        <w:rPr>
          <w:rFonts w:ascii="GHEA Grapalat" w:hAnsi="GHEA Grapalat"/>
          <w:i w:val="0"/>
          <w:sz w:val="24"/>
          <w:szCs w:val="24"/>
        </w:rPr>
        <w:t>муниципалитет Амасии</w:t>
      </w:r>
      <w:r w:rsidR="00642EFE" w:rsidRPr="009044F1">
        <w:rPr>
          <w:rFonts w:ascii="GHEA Grapalat" w:hAnsi="GHEA Grapalat"/>
          <w:i w:val="0"/>
          <w:sz w:val="24"/>
          <w:szCs w:val="24"/>
        </w:rPr>
        <w:t>, находящийся по адресу:</w:t>
      </w:r>
      <w:r w:rsidRPr="00AC4996">
        <w:rPr>
          <w:rFonts w:ascii="GHEA Grapalat" w:hAnsi="GHEA Grapalat"/>
          <w:i w:val="0"/>
          <w:sz w:val="24"/>
          <w:szCs w:val="24"/>
        </w:rPr>
        <w:t xml:space="preserve"> </w:t>
      </w:r>
      <w:r w:rsidRPr="008450D2">
        <w:rPr>
          <w:rFonts w:ascii="GHEA Grapalat" w:hAnsi="GHEA Grapalat"/>
          <w:i w:val="0"/>
          <w:sz w:val="24"/>
          <w:szCs w:val="24"/>
        </w:rPr>
        <w:t xml:space="preserve">РА, Ширакский область, село Амасия, улица 26, здание </w:t>
      </w:r>
      <w:r>
        <w:rPr>
          <w:rFonts w:ascii="GHEA Grapalat" w:hAnsi="GHEA Grapalat"/>
          <w:i w:val="0"/>
          <w:sz w:val="24"/>
          <w:szCs w:val="24"/>
        </w:rPr>
        <w:t>19</w:t>
      </w:r>
      <w:r w:rsidRPr="00AC4996">
        <w:rPr>
          <w:rFonts w:ascii="GHEA Grapalat" w:hAnsi="GHEA Grapalat"/>
          <w:i w:val="0"/>
          <w:sz w:val="24"/>
          <w:szCs w:val="24"/>
        </w:rPr>
        <w:t xml:space="preserve"> </w:t>
      </w:r>
      <w:r w:rsidR="00642EFE" w:rsidRPr="007B0562">
        <w:rPr>
          <w:rFonts w:ascii="GHEA Grapalat" w:hAnsi="GHEA Grapalat"/>
          <w:i w:val="0"/>
          <w:sz w:val="24"/>
          <w:szCs w:val="24"/>
        </w:rPr>
        <w:t xml:space="preserve">объявляет </w:t>
      </w:r>
      <w:r w:rsidR="00642EFE" w:rsidRPr="008030B6">
        <w:rPr>
          <w:rFonts w:ascii="GHEA Grapalat" w:hAnsi="GHEA Grapalat"/>
          <w:i w:val="0"/>
          <w:sz w:val="24"/>
          <w:szCs w:val="24"/>
        </w:rPr>
        <w:t>открытый конкурс,</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AC4996" w:rsidRDefault="00A20B69" w:rsidP="00AC4996">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AC4996" w:rsidRPr="00AC4996">
        <w:rPr>
          <w:rFonts w:ascii="GHEA Grapalat" w:hAnsi="GHEA Grapalat"/>
          <w:i w:val="0"/>
          <w:spacing w:val="6"/>
          <w:sz w:val="24"/>
          <w:szCs w:val="24"/>
        </w:rPr>
        <w:t>Строительные работы на 25-й улице поселка Амасия общины Амасия Ширакской области Республики Армения</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Pr="00AC4996" w:rsidRDefault="00EF52E4" w:rsidP="00AC4996">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AC4996">
        <w:rPr>
          <w:rFonts w:ascii="GHEA Grapalat" w:hAnsi="GHEA Grapalat"/>
          <w:i w:val="0"/>
          <w:spacing w:val="6"/>
          <w:sz w:val="24"/>
          <w:szCs w:val="24"/>
        </w:rPr>
        <w:t xml:space="preserve"> </w:t>
      </w:r>
      <w:r w:rsidR="00AC4996" w:rsidRPr="008450D2">
        <w:rPr>
          <w:rFonts w:ascii="GHEA Grapalat" w:hAnsi="GHEA Grapalat"/>
          <w:i w:val="0"/>
          <w:sz w:val="24"/>
          <w:szCs w:val="24"/>
        </w:rPr>
        <w:t xml:space="preserve">РА, Ширакский область, село Амасия, улица 26, здание </w:t>
      </w:r>
      <w:r w:rsidR="00AC4996">
        <w:rPr>
          <w:rFonts w:ascii="GHEA Grapalat" w:hAnsi="GHEA Grapalat"/>
          <w:i w:val="0"/>
          <w:sz w:val="24"/>
          <w:szCs w:val="24"/>
        </w:rPr>
        <w:t>19</w:t>
      </w:r>
      <w:r w:rsidR="00AC4996" w:rsidRPr="00AC4996">
        <w:rPr>
          <w:rFonts w:ascii="GHEA Grapalat" w:hAnsi="GHEA Grapalat"/>
          <w:i w:val="0"/>
          <w:spacing w:val="6"/>
          <w:sz w:val="24"/>
          <w:szCs w:val="24"/>
        </w:rPr>
        <w:t xml:space="preserve"> </w:t>
      </w:r>
      <w:r w:rsidR="00AC4996">
        <w:rPr>
          <w:rFonts w:ascii="GHEA Grapalat" w:hAnsi="GHEA Grapalat"/>
          <w:i w:val="0"/>
          <w:sz w:val="24"/>
          <w:szCs w:val="24"/>
        </w:rPr>
        <w:t>в доку</w:t>
      </w:r>
      <w:r w:rsidR="00BF4795">
        <w:rPr>
          <w:rFonts w:ascii="GHEA Grapalat" w:hAnsi="GHEA Grapalat"/>
          <w:i w:val="0"/>
          <w:sz w:val="24"/>
          <w:szCs w:val="24"/>
        </w:rPr>
        <w:t>ментарной форме, до 1</w:t>
      </w:r>
      <w:r w:rsidR="00BF4795" w:rsidRPr="00BF4795">
        <w:rPr>
          <w:rFonts w:ascii="GHEA Grapalat" w:hAnsi="GHEA Grapalat"/>
          <w:i w:val="0"/>
          <w:sz w:val="24"/>
          <w:szCs w:val="24"/>
        </w:rPr>
        <w:t>1</w:t>
      </w:r>
      <w:r w:rsidR="00F434C9">
        <w:rPr>
          <w:rFonts w:ascii="GHEA Grapalat" w:hAnsi="GHEA Grapalat"/>
          <w:i w:val="0"/>
          <w:sz w:val="24"/>
          <w:szCs w:val="24"/>
        </w:rPr>
        <w:t>-00часов 40</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F52E4" w:rsidRPr="000F11E5" w:rsidRDefault="00EF52E4" w:rsidP="00EF52E4">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Вскрытие заявок будет пров</w:t>
      </w:r>
      <w:r w:rsidR="00AC4996">
        <w:rPr>
          <w:rFonts w:ascii="GHEA Grapalat" w:hAnsi="GHEA Grapalat"/>
          <w:i w:val="0"/>
          <w:sz w:val="24"/>
          <w:szCs w:val="24"/>
        </w:rPr>
        <w:t xml:space="preserve">одиться по адресу </w:t>
      </w:r>
      <w:r w:rsidR="00A6477C" w:rsidRPr="00A6477C">
        <w:rPr>
          <w:rFonts w:ascii="GHEA Grapalat" w:hAnsi="GHEA Grapalat"/>
          <w:i w:val="0"/>
          <w:sz w:val="24"/>
          <w:szCs w:val="24"/>
        </w:rPr>
        <w:t xml:space="preserve">  </w:t>
      </w:r>
      <w:r w:rsidR="00A6477C" w:rsidRPr="008450D2">
        <w:rPr>
          <w:rFonts w:ascii="GHEA Grapalat" w:hAnsi="GHEA Grapalat"/>
          <w:i w:val="0"/>
          <w:sz w:val="24"/>
          <w:szCs w:val="24"/>
        </w:rPr>
        <w:t xml:space="preserve">РА, Ширакский область, село Амасия, улица 26, здание </w:t>
      </w:r>
      <w:r w:rsidR="00A6477C">
        <w:rPr>
          <w:rFonts w:ascii="GHEA Grapalat" w:hAnsi="GHEA Grapalat"/>
          <w:i w:val="0"/>
          <w:sz w:val="24"/>
          <w:szCs w:val="24"/>
        </w:rPr>
        <w:t>19</w:t>
      </w:r>
      <w:r w:rsidRPr="000F0CA8">
        <w:rPr>
          <w:rFonts w:ascii="GHEA Grapalat" w:hAnsi="GHEA Grapalat"/>
          <w:i w:val="0"/>
          <w:sz w:val="24"/>
          <w:szCs w:val="24"/>
        </w:rPr>
        <w:t>,</w:t>
      </w:r>
      <w:r w:rsidR="00BC7B92">
        <w:rPr>
          <w:rFonts w:ascii="GHEA Grapalat" w:hAnsi="GHEA Grapalat"/>
          <w:i w:val="0"/>
          <w:sz w:val="24"/>
          <w:szCs w:val="24"/>
        </w:rPr>
        <w:t xml:space="preserve"> в 11-00часов  1</w:t>
      </w:r>
      <w:r w:rsidR="00BC7B92" w:rsidRPr="00BC7B92">
        <w:rPr>
          <w:rFonts w:ascii="GHEA Grapalat" w:hAnsi="GHEA Grapalat"/>
          <w:i w:val="0"/>
          <w:sz w:val="24"/>
          <w:szCs w:val="24"/>
        </w:rPr>
        <w:t>2</w:t>
      </w:r>
      <w:bookmarkStart w:id="0" w:name="_GoBack"/>
      <w:bookmarkEnd w:id="0"/>
      <w:r w:rsidR="00BF4795">
        <w:rPr>
          <w:rFonts w:ascii="GHEA Grapalat" w:hAnsi="GHEA Grapalat"/>
          <w:i w:val="0"/>
          <w:sz w:val="24"/>
          <w:szCs w:val="24"/>
        </w:rPr>
        <w:t xml:space="preserve">-ого августа   </w:t>
      </w:r>
      <w:r w:rsidR="00A6477C" w:rsidRPr="00A6477C">
        <w:rPr>
          <w:rFonts w:ascii="GHEA Grapalat" w:hAnsi="GHEA Grapalat"/>
          <w:i w:val="0"/>
          <w:sz w:val="24"/>
          <w:szCs w:val="24"/>
        </w:rPr>
        <w:t xml:space="preserve"> 2025</w:t>
      </w:r>
      <w:r w:rsidR="00A6477C">
        <w:rPr>
          <w:rFonts w:ascii="GHEA Grapalat" w:hAnsi="GHEA Grapalat"/>
          <w:i w:val="0"/>
          <w:sz w:val="24"/>
          <w:szCs w:val="24"/>
        </w:rPr>
        <w:t xml:space="preserve"> года</w:t>
      </w:r>
      <w:r>
        <w:rPr>
          <w:rFonts w:ascii="GHEA Grapalat" w:hAnsi="GHEA Grapalat"/>
          <w:i w:val="0"/>
          <w:sz w:val="24"/>
          <w:szCs w:val="24"/>
        </w:rPr>
        <w:t>.</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6E534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A6477C" w:rsidRPr="006E534B">
        <w:rPr>
          <w:rFonts w:ascii="GHEA Grapalat" w:hAnsi="GHEA Grapalat"/>
          <w:i w:val="0"/>
          <w:sz w:val="24"/>
          <w:szCs w:val="24"/>
        </w:rPr>
        <w:t>Артеняан Карине</w:t>
      </w:r>
    </w:p>
    <w:p w:rsidR="00754697" w:rsidRPr="009044F1" w:rsidRDefault="00754697" w:rsidP="00A6477C">
      <w:pPr>
        <w:pStyle w:val="a3"/>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Телефон</w:t>
      </w:r>
      <w:r w:rsidR="00A6477C">
        <w:rPr>
          <w:rFonts w:ascii="GHEA Grapalat" w:hAnsi="GHEA Grapalat"/>
          <w:i w:val="0"/>
          <w:sz w:val="24"/>
          <w:szCs w:val="24"/>
        </w:rPr>
        <w:t xml:space="preserve"> 094086969</w:t>
      </w:r>
    </w:p>
    <w:p w:rsidR="00754697" w:rsidRPr="006E534B" w:rsidRDefault="00754697" w:rsidP="00A6477C">
      <w:pPr>
        <w:pStyle w:val="a3"/>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Элек</w:t>
      </w:r>
      <w:r w:rsidR="00A6477C">
        <w:rPr>
          <w:rFonts w:ascii="GHEA Grapalat" w:hAnsi="GHEA Grapalat"/>
          <w:i w:val="0"/>
          <w:sz w:val="24"/>
          <w:szCs w:val="24"/>
        </w:rPr>
        <w:t xml:space="preserve">тронная почта </w:t>
      </w:r>
      <w:r w:rsidR="00A6477C">
        <w:rPr>
          <w:rFonts w:ascii="GHEA Grapalat" w:hAnsi="GHEA Grapalat"/>
          <w:i w:val="0"/>
          <w:sz w:val="24"/>
          <w:szCs w:val="24"/>
          <w:lang w:val="en-US"/>
        </w:rPr>
        <w:t>karinehartenyan</w:t>
      </w:r>
      <w:r w:rsidR="00A6477C" w:rsidRPr="006E534B">
        <w:rPr>
          <w:rFonts w:ascii="GHEA Grapalat" w:hAnsi="GHEA Grapalat"/>
          <w:i w:val="0"/>
          <w:sz w:val="24"/>
          <w:szCs w:val="24"/>
        </w:rPr>
        <w:t>1957@</w:t>
      </w:r>
      <w:r w:rsidR="00A6477C">
        <w:rPr>
          <w:rFonts w:ascii="GHEA Grapalat" w:hAnsi="GHEA Grapalat"/>
          <w:i w:val="0"/>
          <w:sz w:val="24"/>
          <w:szCs w:val="24"/>
          <w:lang w:val="en-US"/>
        </w:rPr>
        <w:t>gmail</w:t>
      </w:r>
      <w:r w:rsidR="00A6477C" w:rsidRPr="006E534B">
        <w:rPr>
          <w:rFonts w:ascii="GHEA Grapalat" w:hAnsi="GHEA Grapalat"/>
          <w:i w:val="0"/>
          <w:sz w:val="24"/>
          <w:szCs w:val="24"/>
        </w:rPr>
        <w:t>.</w:t>
      </w:r>
      <w:r w:rsidR="00A6477C">
        <w:rPr>
          <w:rFonts w:ascii="GHEA Grapalat" w:hAnsi="GHEA Grapalat"/>
          <w:i w:val="0"/>
          <w:sz w:val="24"/>
          <w:szCs w:val="24"/>
          <w:lang w:val="en-US"/>
        </w:rPr>
        <w:t>com</w:t>
      </w:r>
    </w:p>
    <w:p w:rsidR="00754697" w:rsidRPr="00BA1BC1" w:rsidRDefault="006E534B" w:rsidP="00A6477C">
      <w:pPr>
        <w:pStyle w:val="a3"/>
        <w:widowControl w:val="0"/>
        <w:spacing w:line="240" w:lineRule="auto"/>
        <w:ind w:firstLine="0"/>
        <w:jc w:val="left"/>
        <w:rPr>
          <w:rFonts w:ascii="GHEA Grapalat" w:hAnsi="GHEA Grapalat"/>
          <w:i w:val="0"/>
          <w:sz w:val="24"/>
          <w:szCs w:val="24"/>
          <w:u w:val="single"/>
        </w:rPr>
      </w:pPr>
      <w:r>
        <w:rPr>
          <w:rFonts w:ascii="GHEA Grapalat" w:hAnsi="GHEA Grapalat"/>
          <w:i w:val="0"/>
          <w:sz w:val="24"/>
          <w:szCs w:val="24"/>
        </w:rPr>
        <w:t xml:space="preserve">Заказчик   </w:t>
      </w:r>
      <w:r w:rsidRPr="00BA1BC1">
        <w:rPr>
          <w:rFonts w:ascii="GHEA Grapalat" w:hAnsi="GHEA Grapalat"/>
          <w:i w:val="0"/>
          <w:sz w:val="24"/>
          <w:szCs w:val="24"/>
        </w:rPr>
        <w:t>Муниципалитет Амасия</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6E534B" w:rsidRPr="001756C0" w:rsidRDefault="005D7731" w:rsidP="006E534B">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val="0"/>
        </w:rPr>
        <w:br/>
      </w:r>
      <w:r w:rsidR="00096865" w:rsidRPr="009044F1">
        <w:rPr>
          <w:rFonts w:ascii="GHEA Grapalat" w:hAnsi="GHEA Grapalat"/>
          <w:i w:val="0"/>
        </w:rPr>
        <w:t xml:space="preserve">под кодом </w:t>
      </w:r>
      <w:r w:rsidR="006E534B" w:rsidRPr="008450D2">
        <w:rPr>
          <w:rFonts w:ascii="GHEA Grapalat" w:hAnsi="GHEA Grapalat"/>
          <w:i w:val="0"/>
          <w:sz w:val="24"/>
          <w:szCs w:val="24"/>
        </w:rPr>
        <w:t>SХMAH-GHASХDЗB</w:t>
      </w:r>
      <w:r w:rsidR="006E534B">
        <w:rPr>
          <w:rFonts w:ascii="GHEA Grapalat" w:hAnsi="GHEA Grapalat"/>
          <w:i w:val="0"/>
          <w:sz w:val="24"/>
          <w:szCs w:val="24"/>
          <w:lang w:val="hy-AM"/>
        </w:rPr>
        <w:t>-2</w:t>
      </w:r>
      <w:r w:rsidR="006E534B" w:rsidRPr="00A61357">
        <w:rPr>
          <w:rFonts w:ascii="GHEA Grapalat" w:hAnsi="GHEA Grapalat"/>
          <w:i w:val="0"/>
          <w:sz w:val="24"/>
          <w:szCs w:val="24"/>
        </w:rPr>
        <w:t>5</w:t>
      </w:r>
      <w:r w:rsidR="006E534B">
        <w:rPr>
          <w:rFonts w:ascii="GHEA Grapalat" w:hAnsi="GHEA Grapalat"/>
          <w:i w:val="0"/>
          <w:sz w:val="24"/>
          <w:szCs w:val="24"/>
          <w:lang w:val="hy-AM"/>
        </w:rPr>
        <w:t>/</w:t>
      </w:r>
      <w:r w:rsidR="001756C0">
        <w:rPr>
          <w:rFonts w:ascii="GHEA Grapalat" w:hAnsi="GHEA Grapalat"/>
          <w:i w:val="0"/>
          <w:sz w:val="24"/>
          <w:szCs w:val="24"/>
        </w:rPr>
        <w:t>11</w:t>
      </w:r>
    </w:p>
    <w:p w:rsidR="00096865" w:rsidRPr="009044F1" w:rsidRDefault="001B32D9" w:rsidP="00B46D58">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 xml:space="preserve">№ </w:t>
      </w:r>
      <w:r w:rsidR="00176DAB">
        <w:rPr>
          <w:rFonts w:ascii="GHEA Grapalat" w:hAnsi="GHEA Grapalat"/>
          <w:i/>
        </w:rPr>
        <w:t xml:space="preserve">11 от 27-ого июня </w:t>
      </w:r>
      <w:r w:rsidR="00096865" w:rsidRPr="009044F1">
        <w:rPr>
          <w:rFonts w:ascii="GHEA Grapalat" w:hAnsi="GHEA Grapalat"/>
          <w:i/>
        </w:rPr>
        <w:t xml:space="preserve"> 20</w:t>
      </w:r>
      <w:r w:rsidR="006E534B" w:rsidRPr="00BA1BC1">
        <w:rPr>
          <w:rFonts w:ascii="GHEA Grapalat" w:hAnsi="GHEA Grapalat"/>
          <w:i/>
        </w:rPr>
        <w:t>25</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BA1BC1" w:rsidRDefault="006E534B" w:rsidP="00B46D58">
      <w:pPr>
        <w:pStyle w:val="aa"/>
        <w:widowControl w:val="0"/>
        <w:spacing w:after="160"/>
        <w:ind w:right="-7" w:firstLine="567"/>
        <w:jc w:val="center"/>
        <w:rPr>
          <w:rFonts w:ascii="GHEA Grapalat" w:hAnsi="GHEA Grapalat"/>
          <w:b/>
          <w:sz w:val="28"/>
          <w:szCs w:val="28"/>
        </w:rPr>
      </w:pPr>
      <w:r w:rsidRPr="00BA1BC1">
        <w:rPr>
          <w:rFonts w:ascii="GHEA Grapalat" w:hAnsi="GHEA Grapalat"/>
          <w:b/>
          <w:i/>
          <w:sz w:val="28"/>
          <w:szCs w:val="28"/>
        </w:rPr>
        <w:t>МУНИЦИПАЛИТЕТ АМАСИЯ</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6E534B" w:rsidRDefault="002B32D6" w:rsidP="006E534B">
      <w:pPr>
        <w:pStyle w:val="aa"/>
        <w:widowControl w:val="0"/>
        <w:spacing w:after="160"/>
        <w:ind w:right="-7"/>
        <w:rPr>
          <w:rFonts w:ascii="GHEA Grapalat" w:hAnsi="GHEA Grapalat"/>
          <w:b/>
        </w:rPr>
      </w:pPr>
      <w:r w:rsidRPr="006E534B">
        <w:rPr>
          <w:rFonts w:ascii="GHEA Grapalat" w:hAnsi="GHEA Grapalat"/>
          <w:b/>
        </w:rPr>
        <w:t xml:space="preserve">НА ОТКРЫТЫЙ КОНКУРС, ОБЪЯВЛЕННЫЙ С ЦЕЛЬЮ ПРИОБРЕТЕНИЯ </w:t>
      </w:r>
      <w:r w:rsidR="006E534B" w:rsidRPr="006E534B">
        <w:rPr>
          <w:rFonts w:ascii="GHEA Grapalat" w:hAnsi="GHEA Grapalat"/>
          <w:b/>
        </w:rPr>
        <w:t xml:space="preserve">ОБЪЯВЛЕНИЕ О ПРОВЕДЕНИИ ОТКРЫТОГО ТЕНДЕРА НА СТРОИТЕЛЬНЫЕ РАБОТЫ ПО РЕМОНТУ 25-Й УЛИЦЫ </w:t>
      </w:r>
      <w:r w:rsidR="00F434C9">
        <w:rPr>
          <w:rFonts w:ascii="GHEA Grapalat" w:hAnsi="GHEA Grapalat"/>
          <w:b/>
        </w:rPr>
        <w:t xml:space="preserve"> АМАСИ</w:t>
      </w:r>
      <w:r w:rsidR="00F434C9" w:rsidRPr="00F434C9">
        <w:rPr>
          <w:rFonts w:ascii="GHEA Grapalat" w:hAnsi="GHEA Grapalat"/>
          <w:b/>
        </w:rPr>
        <w:t>И</w:t>
      </w:r>
      <w:r w:rsidR="006E534B" w:rsidRPr="006E534B">
        <w:rPr>
          <w:rFonts w:ascii="GHEA Grapalat" w:hAnsi="GHEA Grapalat"/>
          <w:b/>
        </w:rPr>
        <w:t xml:space="preserve"> В ОБЩИНЕ АМАСИЯ ШИРАКСКОГО РА </w:t>
      </w:r>
      <w:r w:rsidRPr="006E534B">
        <w:rPr>
          <w:rFonts w:ascii="GHEA Grapalat" w:hAnsi="GHEA Grapalat"/>
          <w:b/>
        </w:rPr>
        <w:t xml:space="preserve"> ДЛЯ НУЖД </w:t>
      </w:r>
      <w:r w:rsidR="006E534B" w:rsidRPr="006E534B">
        <w:rPr>
          <w:rFonts w:ascii="GHEA Grapalat" w:hAnsi="GHEA Grapalat"/>
          <w:b/>
        </w:rPr>
        <w:t xml:space="preserve"> МУНИЦИПАЛИТЕТА АМАСИИ</w:t>
      </w:r>
    </w:p>
    <w:p w:rsidR="00CE0D95" w:rsidRPr="006E534B" w:rsidRDefault="00CE0D95" w:rsidP="006E534B">
      <w:pPr>
        <w:pStyle w:val="aa"/>
        <w:widowControl w:val="0"/>
        <w:spacing w:after="160"/>
        <w:ind w:right="-7" w:firstLine="567"/>
        <w:rPr>
          <w:rFonts w:ascii="GHEA Grapalat" w:hAnsi="GHEA Grapalat"/>
          <w:b/>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E534B" w:rsidRPr="006E534B" w:rsidRDefault="006E534B" w:rsidP="006E534B">
      <w:pPr>
        <w:pStyle w:val="aa"/>
        <w:widowControl w:val="0"/>
        <w:spacing w:after="160"/>
        <w:ind w:right="-7"/>
        <w:rPr>
          <w:rFonts w:ascii="GHEA Grapalat" w:hAnsi="GHEA Grapalat"/>
          <w:b/>
        </w:rPr>
      </w:pPr>
      <w:r w:rsidRPr="006E534B">
        <w:rPr>
          <w:rFonts w:ascii="GHEA Grapalat" w:hAnsi="GHEA Grapalat"/>
          <w:b/>
        </w:rPr>
        <w:t xml:space="preserve">НА ОТКРЫТЫЙ КОНКУРС, ОБЪЯВЛЕННЫЙ С ЦЕЛЬЮ ПРИОБРЕТЕНИЯ ОБЪЯВЛЕНИЕ О ПРОВЕДЕНИИ ОТКРЫТОГО ТЕНДЕРА НА СТРОИТЕЛЬНЫЕ РАБОТЫ ПО РЕМОНТУ 25-Й УЛИЦЫ </w:t>
      </w:r>
      <w:r w:rsidR="00F434C9">
        <w:rPr>
          <w:rFonts w:ascii="GHEA Grapalat" w:hAnsi="GHEA Grapalat"/>
          <w:b/>
        </w:rPr>
        <w:t xml:space="preserve"> АМАСИ</w:t>
      </w:r>
      <w:r w:rsidR="00F434C9" w:rsidRPr="00F434C9">
        <w:rPr>
          <w:rFonts w:ascii="GHEA Grapalat" w:hAnsi="GHEA Grapalat"/>
          <w:b/>
        </w:rPr>
        <w:t>И</w:t>
      </w:r>
      <w:r w:rsidRPr="006E534B">
        <w:rPr>
          <w:rFonts w:ascii="GHEA Grapalat" w:hAnsi="GHEA Grapalat"/>
          <w:b/>
        </w:rPr>
        <w:t xml:space="preserve"> В ОБЩИНЕ АМАСИЯ ШИРАКСКОГО РА  ДЛЯ НУЖД  МУНИЦИПАЛИТЕТА АМАСИИ</w:t>
      </w:r>
    </w:p>
    <w:p w:rsidR="006E534B" w:rsidRPr="006E534B" w:rsidRDefault="006E534B" w:rsidP="006E534B">
      <w:pPr>
        <w:pStyle w:val="aa"/>
        <w:widowControl w:val="0"/>
        <w:spacing w:after="160"/>
        <w:ind w:right="-7" w:firstLine="567"/>
        <w:rPr>
          <w:rFonts w:ascii="GHEA Grapalat" w:hAnsi="GHEA Grapalat"/>
          <w:b/>
        </w:rPr>
      </w:pP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D02020" w:rsidRPr="00176DAB" w:rsidRDefault="00E17B7F" w:rsidP="00D02020">
      <w:pPr>
        <w:pStyle w:val="a3"/>
        <w:widowControl w:val="0"/>
        <w:spacing w:after="160" w:line="240" w:lineRule="auto"/>
        <w:ind w:firstLine="0"/>
        <w:jc w:val="center"/>
        <w:rPr>
          <w:rFonts w:ascii="GHEA Grapalat" w:hAnsi="GHEA Grapalat"/>
          <w:i w:val="0"/>
          <w:sz w:val="24"/>
          <w:szCs w:val="24"/>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02020" w:rsidRPr="008450D2">
        <w:rPr>
          <w:rFonts w:ascii="GHEA Grapalat" w:hAnsi="GHEA Grapalat"/>
          <w:i w:val="0"/>
          <w:sz w:val="24"/>
          <w:szCs w:val="24"/>
        </w:rPr>
        <w:t>SХMAH-GHASХDЗB</w:t>
      </w:r>
      <w:r w:rsidR="00D02020">
        <w:rPr>
          <w:rFonts w:ascii="GHEA Grapalat" w:hAnsi="GHEA Grapalat"/>
          <w:i w:val="0"/>
          <w:sz w:val="24"/>
          <w:szCs w:val="24"/>
          <w:lang w:val="hy-AM"/>
        </w:rPr>
        <w:t>-2</w:t>
      </w:r>
      <w:r w:rsidR="00D02020" w:rsidRPr="00A61357">
        <w:rPr>
          <w:rFonts w:ascii="GHEA Grapalat" w:hAnsi="GHEA Grapalat"/>
          <w:i w:val="0"/>
          <w:sz w:val="24"/>
          <w:szCs w:val="24"/>
        </w:rPr>
        <w:t>5</w:t>
      </w:r>
      <w:r w:rsidR="00D02020">
        <w:rPr>
          <w:rFonts w:ascii="GHEA Grapalat" w:hAnsi="GHEA Grapalat"/>
          <w:i w:val="0"/>
          <w:sz w:val="24"/>
          <w:szCs w:val="24"/>
          <w:lang w:val="hy-AM"/>
        </w:rPr>
        <w:t>/</w:t>
      </w:r>
      <w:r w:rsidR="00D02020" w:rsidRPr="00176DAB">
        <w:rPr>
          <w:rFonts w:ascii="GHEA Grapalat" w:hAnsi="GHEA Grapalat"/>
          <w:i w:val="0"/>
          <w:sz w:val="24"/>
          <w:szCs w:val="24"/>
        </w:rPr>
        <w:t>11</w:t>
      </w:r>
    </w:p>
    <w:p w:rsidR="00096865" w:rsidRPr="006D2DF7" w:rsidRDefault="00D02020" w:rsidP="00D02020">
      <w:pPr>
        <w:widowControl w:val="0"/>
        <w:spacing w:after="160"/>
        <w:ind w:hanging="567"/>
        <w:jc w:val="both"/>
        <w:rPr>
          <w:rFonts w:ascii="GHEA Grapalat" w:hAnsi="GHEA Grapalat"/>
          <w:spacing w:val="-6"/>
        </w:rPr>
      </w:pPr>
      <w:r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w:t>
      </w:r>
      <w:r w:rsidR="00F434C9">
        <w:rPr>
          <w:rFonts w:ascii="GHEA Grapalat" w:hAnsi="GHEA Grapalat"/>
          <w:sz w:val="24"/>
          <w:szCs w:val="24"/>
        </w:rPr>
        <w:t xml:space="preserve">ы секретаря оценочной комиссии </w:t>
      </w:r>
      <w:r w:rsidR="0015125B">
        <w:rPr>
          <w:rFonts w:ascii="GHEA Grapalat" w:hAnsi="GHEA Grapalat"/>
          <w:sz w:val="24"/>
          <w:szCs w:val="24"/>
          <w:lang w:val="en-US"/>
        </w:rPr>
        <w:t>karineharteny</w:t>
      </w:r>
      <w:r w:rsidR="00F434C9">
        <w:rPr>
          <w:rFonts w:ascii="GHEA Grapalat" w:hAnsi="GHEA Grapalat"/>
          <w:sz w:val="24"/>
          <w:szCs w:val="24"/>
          <w:lang w:val="en-US"/>
        </w:rPr>
        <w:t>an</w:t>
      </w:r>
      <w:r w:rsidR="00F434C9" w:rsidRPr="00F434C9">
        <w:rPr>
          <w:rFonts w:ascii="GHEA Grapalat" w:hAnsi="GHEA Grapalat"/>
          <w:sz w:val="24"/>
          <w:szCs w:val="24"/>
        </w:rPr>
        <w:t>1957@</w:t>
      </w:r>
      <w:r w:rsidR="00F434C9">
        <w:rPr>
          <w:rFonts w:ascii="GHEA Grapalat" w:hAnsi="GHEA Grapalat"/>
          <w:sz w:val="24"/>
          <w:szCs w:val="24"/>
          <w:lang w:val="en-US"/>
        </w:rPr>
        <w:t>gmail</w:t>
      </w:r>
      <w:r w:rsidR="00F434C9" w:rsidRPr="00F434C9">
        <w:rPr>
          <w:rFonts w:ascii="GHEA Grapalat" w:hAnsi="GHEA Grapalat"/>
          <w:sz w:val="24"/>
          <w:szCs w:val="24"/>
        </w:rPr>
        <w:t>.</w:t>
      </w:r>
      <w:r w:rsidR="00F434C9">
        <w:rPr>
          <w:rFonts w:ascii="GHEA Grapalat" w:hAnsi="GHEA Grapalat"/>
          <w:sz w:val="24"/>
          <w:szCs w:val="24"/>
          <w:lang w:val="en-US"/>
        </w:rPr>
        <w:t>com</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0051672A" w:rsidRPr="0051672A">
        <w:rPr>
          <w:rFonts w:ascii="GHEA Grapalat" w:hAnsi="GHEA Grapalat"/>
          <w:i w:val="0"/>
          <w:spacing w:val="6"/>
          <w:sz w:val="24"/>
          <w:szCs w:val="24"/>
        </w:rPr>
        <w:t xml:space="preserve"> с</w:t>
      </w:r>
      <w:r w:rsidR="0051672A" w:rsidRPr="00AC4996">
        <w:rPr>
          <w:rFonts w:ascii="GHEA Grapalat" w:hAnsi="GHEA Grapalat"/>
          <w:i w:val="0"/>
          <w:spacing w:val="6"/>
          <w:sz w:val="24"/>
          <w:szCs w:val="24"/>
        </w:rPr>
        <w:t xml:space="preserve">троительные работы на 25-й </w:t>
      </w:r>
      <w:r w:rsidR="00B507CD">
        <w:rPr>
          <w:rFonts w:ascii="GHEA Grapalat" w:hAnsi="GHEA Grapalat"/>
          <w:i w:val="0"/>
          <w:spacing w:val="6"/>
          <w:sz w:val="24"/>
          <w:szCs w:val="24"/>
        </w:rPr>
        <w:t>улице поселка Амасия общины Амасии</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w:t>
      </w:r>
      <w:r w:rsidR="00B507CD">
        <w:rPr>
          <w:rFonts w:ascii="GHEA Grapalat" w:hAnsi="GHEA Grapalat"/>
          <w:i w:val="0"/>
          <w:sz w:val="24"/>
          <w:szCs w:val="24"/>
        </w:rPr>
        <w:t xml:space="preserve">жд муниципалитета </w:t>
      </w:r>
      <w:r w:rsidR="00B507CD" w:rsidRPr="00B507CD">
        <w:rPr>
          <w:rFonts w:ascii="GHEA Grapalat" w:hAnsi="GHEA Grapalat"/>
          <w:i w:val="0"/>
          <w:sz w:val="24"/>
          <w:szCs w:val="24"/>
        </w:rPr>
        <w:t>Амасии</w:t>
      </w:r>
      <w:r w:rsidRPr="009044F1">
        <w:rPr>
          <w:rFonts w:ascii="GHEA Grapalat" w:hAnsi="GHEA Grapalat"/>
          <w:i w:val="0"/>
          <w:sz w:val="24"/>
          <w:szCs w:val="24"/>
        </w:rPr>
        <w:t xml:space="preserve">, которые сгруппированы в лоты </w:t>
      </w:r>
      <w:r w:rsidR="00B507CD" w:rsidRPr="00B507CD">
        <w:rPr>
          <w:rFonts w:ascii="GHEA Grapalat" w:hAnsi="GHEA Grapalat"/>
          <w:i w:val="0"/>
          <w:sz w:val="24"/>
          <w:szCs w:val="24"/>
        </w:rPr>
        <w:t xml:space="preserve">1 </w:t>
      </w:r>
      <w:r w:rsidR="00B507CD">
        <w:rPr>
          <w:rFonts w:ascii="GHEA Grapalat" w:hAnsi="GHEA Grapalat"/>
          <w:i w:val="0"/>
          <w:sz w:val="24"/>
          <w:szCs w:val="24"/>
        </w:rPr>
        <w:t xml:space="preserve">" один </w:t>
      </w:r>
      <w:r w:rsidRPr="009044F1">
        <w:rPr>
          <w:rFonts w:ascii="GHEA Grapalat" w:hAnsi="GHEA Grapalat"/>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
        <w:gridCol w:w="1701"/>
        <w:gridCol w:w="6601"/>
      </w:tblGrid>
      <w:tr w:rsidR="00FC4AC0" w:rsidRPr="009044F1" w:rsidTr="00FC4AC0">
        <w:trPr>
          <w:jc w:val="center"/>
        </w:trPr>
        <w:tc>
          <w:tcPr>
            <w:tcW w:w="2633" w:type="dxa"/>
            <w:gridSpan w:val="2"/>
            <w:vAlign w:val="center"/>
          </w:tcPr>
          <w:p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B507CD">
        <w:trPr>
          <w:jc w:val="center"/>
        </w:trPr>
        <w:tc>
          <w:tcPr>
            <w:tcW w:w="932"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701" w:type="dxa"/>
            <w:vAlign w:val="center"/>
          </w:tcPr>
          <w:p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FC4AC0" w:rsidRPr="009044F1" w:rsidTr="00B507CD">
        <w:trPr>
          <w:jc w:val="center"/>
        </w:trPr>
        <w:tc>
          <w:tcPr>
            <w:tcW w:w="932"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01" w:type="dxa"/>
            <w:vAlign w:val="center"/>
          </w:tcPr>
          <w:p w:rsidR="00FC4AC0" w:rsidRPr="00456A36" w:rsidRDefault="00456A36" w:rsidP="00456A36">
            <w:pPr>
              <w:pStyle w:val="23"/>
              <w:widowControl w:val="0"/>
              <w:spacing w:after="120" w:line="240" w:lineRule="auto"/>
              <w:ind w:firstLine="0"/>
              <w:rPr>
                <w:rFonts w:ascii="GHEA Grapalat" w:hAnsi="GHEA Grapalat"/>
                <w:sz w:val="24"/>
                <w:szCs w:val="24"/>
                <w:lang w:val="en-US"/>
              </w:rPr>
            </w:pPr>
            <w:r>
              <w:rPr>
                <w:rFonts w:ascii="GHEA Grapalat" w:hAnsi="GHEA Grapalat"/>
                <w:sz w:val="24"/>
                <w:szCs w:val="24"/>
                <w:lang w:val="en-US"/>
              </w:rPr>
              <w:t>144411621</w:t>
            </w:r>
          </w:p>
        </w:tc>
        <w:tc>
          <w:tcPr>
            <w:tcW w:w="6601" w:type="dxa"/>
            <w:vAlign w:val="center"/>
          </w:tcPr>
          <w:p w:rsidR="00FC4AC0" w:rsidRPr="009044F1" w:rsidRDefault="00B507CD" w:rsidP="00B46D58">
            <w:pPr>
              <w:pStyle w:val="23"/>
              <w:widowControl w:val="0"/>
              <w:spacing w:after="120" w:line="240" w:lineRule="auto"/>
              <w:ind w:firstLine="0"/>
              <w:rPr>
                <w:rFonts w:ascii="GHEA Grapalat" w:hAnsi="GHEA Grapalat"/>
                <w:sz w:val="24"/>
                <w:szCs w:val="24"/>
                <w:u w:val="single"/>
                <w:vertAlign w:val="subscript"/>
              </w:rPr>
            </w:pPr>
            <w:r w:rsidRPr="00AC4996">
              <w:rPr>
                <w:rFonts w:ascii="GHEA Grapalat" w:hAnsi="GHEA Grapalat"/>
                <w:i/>
                <w:spacing w:val="6"/>
                <w:sz w:val="24"/>
                <w:szCs w:val="24"/>
              </w:rPr>
              <w:t>Строительные работы на 25-й улице поселка Амасия общины Амасия</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3B1B10" w:rsidRDefault="00D5674E" w:rsidP="003B1B10">
      <w:pPr>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w:t>
      </w:r>
    </w:p>
    <w:p w:rsidR="003B1B10" w:rsidRPr="003B1B10" w:rsidRDefault="003B1B10" w:rsidP="003B1B10">
      <w:pPr>
        <w:ind w:firstLine="567"/>
        <w:jc w:val="both"/>
        <w:rPr>
          <w:rFonts w:ascii="GHEA Grapalat" w:hAnsi="GHEA Grapalat" w:cstheme="minorHAnsi"/>
          <w:b/>
          <w:i/>
          <w:color w:val="0000FF"/>
          <w:lang w:val="af-ZA"/>
        </w:rPr>
      </w:pPr>
      <w:r w:rsidRPr="001C1522">
        <w:rPr>
          <w:rFonts w:ascii="GHEA Grapalat" w:hAnsi="GHEA Grapalat" w:cstheme="minorHAnsi"/>
          <w:color w:val="000000"/>
          <w:lang w:val="hy-AM"/>
        </w:rPr>
        <w:t>2.4</w:t>
      </w:r>
      <w:r w:rsidRPr="001C1522">
        <w:rPr>
          <w:rFonts w:ascii="GHEA Grapalat" w:hAnsi="GHEA Grapalat" w:cstheme="minorHAnsi"/>
          <w:color w:val="000000"/>
          <w:vertAlign w:val="superscript"/>
          <w:lang w:val="hy-AM"/>
        </w:rPr>
        <w:footnoteReference w:id="4"/>
      </w:r>
      <w:r w:rsidRPr="001C1522">
        <w:rPr>
          <w:rFonts w:ascii="GHEA Grapalat" w:hAnsi="GHEA Grapalat" w:cstheme="minorHAnsi"/>
          <w:color w:val="000000"/>
          <w:lang w:val="hy-AM"/>
        </w:rPr>
        <w:t xml:space="preserve"> </w:t>
      </w:r>
      <w:r w:rsidRPr="003B1B10">
        <w:rPr>
          <w:rFonts w:ascii="GHEA Grapalat" w:hAnsi="GHEA Grapalat" w:cstheme="minorHAnsi"/>
          <w:b/>
          <w:i/>
          <w:color w:val="0000FF"/>
          <w:lang w:val="af-ZA"/>
        </w:rPr>
        <w:t>Участник должен обладать:</w:t>
      </w:r>
    </w:p>
    <w:p w:rsidR="00391836" w:rsidRDefault="003B1B10" w:rsidP="00391836">
      <w:pPr>
        <w:ind w:firstLine="567"/>
        <w:jc w:val="both"/>
        <w:rPr>
          <w:rFonts w:ascii="GHEA Grapalat" w:hAnsi="GHEA Grapalat" w:cstheme="minorHAnsi"/>
          <w:b/>
          <w:i/>
          <w:color w:val="0000FF"/>
          <w:lang w:val="af-ZA"/>
        </w:rPr>
      </w:pPr>
      <w:r w:rsidRPr="003B1B10">
        <w:rPr>
          <w:rFonts w:ascii="GHEA Grapalat" w:hAnsi="GHEA Grapalat" w:cstheme="minorHAnsi"/>
          <w:b/>
          <w:i/>
          <w:color w:val="0000FF"/>
          <w:lang w:val="af-ZA"/>
        </w:rPr>
        <w:t>1) профессиональным опытом, необходимым для исполнения обяза</w:t>
      </w:r>
      <w:r w:rsidR="00391836" w:rsidRPr="00391836">
        <w:rPr>
          <w:rFonts w:ascii="GHEA Grapalat" w:hAnsi="GHEA Grapalat" w:cstheme="minorHAnsi"/>
          <w:b/>
          <w:i/>
          <w:color w:val="0000FF"/>
          <w:lang w:val="af-ZA"/>
        </w:rPr>
        <w:t xml:space="preserve">2. </w:t>
      </w:r>
    </w:p>
    <w:p w:rsidR="00391836" w:rsidRDefault="00391836" w:rsidP="00391836">
      <w:pPr>
        <w:ind w:firstLine="567"/>
        <w:jc w:val="both"/>
        <w:rPr>
          <w:rFonts w:ascii="GHEA Grapalat" w:hAnsi="GHEA Grapalat" w:cstheme="minorHAnsi"/>
          <w:b/>
          <w:i/>
          <w:color w:val="0000FF"/>
          <w:lang w:val="af-ZA"/>
        </w:rPr>
      </w:pPr>
      <w:r>
        <w:rPr>
          <w:rFonts w:ascii="GHEA Grapalat" w:hAnsi="GHEA Grapalat" w:cstheme="minorHAnsi"/>
          <w:b/>
          <w:i/>
          <w:color w:val="0000FF"/>
          <w:lang w:val="af-ZA"/>
        </w:rPr>
        <w:t>2.</w:t>
      </w:r>
      <w:r w:rsidRPr="00391836">
        <w:rPr>
          <w:rFonts w:ascii="GHEA Grapalat" w:hAnsi="GHEA Grapalat" w:cstheme="minorHAnsi"/>
          <w:b/>
          <w:i/>
          <w:color w:val="0000FF"/>
          <w:lang w:val="af-ZA"/>
        </w:rPr>
        <w:t>Рабочие ресурсы</w:t>
      </w:r>
      <w:r w:rsidR="003B1B10" w:rsidRPr="003B1B10">
        <w:rPr>
          <w:rFonts w:ascii="GHEA Grapalat" w:hAnsi="GHEA Grapalat" w:cstheme="minorHAnsi"/>
          <w:b/>
          <w:i/>
          <w:color w:val="0000FF"/>
          <w:lang w:val="af-ZA"/>
        </w:rPr>
        <w:t xml:space="preserve">, </w:t>
      </w:r>
    </w:p>
    <w:p w:rsidR="003B1B10" w:rsidRDefault="003B1B10" w:rsidP="00391836">
      <w:pPr>
        <w:ind w:firstLine="567"/>
        <w:jc w:val="both"/>
        <w:rPr>
          <w:rFonts w:ascii="GHEA Grapalat" w:hAnsi="GHEA Grapalat" w:cstheme="minorHAnsi"/>
          <w:b/>
          <w:i/>
          <w:color w:val="0000FF"/>
          <w:lang w:val="af-ZA"/>
        </w:rPr>
      </w:pPr>
      <w:r w:rsidRPr="003B1B10">
        <w:rPr>
          <w:rFonts w:ascii="GHEA Grapalat" w:hAnsi="GHEA Grapalat" w:cstheme="minorHAnsi"/>
          <w:b/>
          <w:i/>
          <w:color w:val="0000FF"/>
          <w:lang w:val="af-ZA"/>
        </w:rPr>
        <w:t>предусмотренных заключаемым договором;</w:t>
      </w:r>
    </w:p>
    <w:p w:rsidR="003B1B10" w:rsidRDefault="003B1B10" w:rsidP="003B1B10">
      <w:pPr>
        <w:ind w:firstLine="567"/>
        <w:jc w:val="both"/>
        <w:rPr>
          <w:rFonts w:ascii="GHEA Grapalat" w:hAnsi="GHEA Grapalat" w:cstheme="minorHAnsi"/>
          <w:b/>
          <w:i/>
          <w:color w:val="0000FF"/>
          <w:lang w:val="af-ZA"/>
        </w:rPr>
      </w:pPr>
      <w:r w:rsidRPr="001C1522">
        <w:rPr>
          <w:rFonts w:ascii="GHEA Grapalat" w:hAnsi="GHEA Grapalat" w:cstheme="minorHAnsi"/>
          <w:lang w:val="hy-AM"/>
        </w:rPr>
        <w:t xml:space="preserve">2.4.1 </w:t>
      </w:r>
      <w:r w:rsidRPr="003B1B10">
        <w:rPr>
          <w:rFonts w:ascii="GHEA Grapalat" w:hAnsi="GHEA Grapalat" w:cstheme="minorHAnsi"/>
          <w:b/>
          <w:i/>
          <w:color w:val="0000FF"/>
          <w:lang w:val="af-ZA"/>
        </w:rPr>
        <w:t>Участнику представлено:</w:t>
      </w:r>
    </w:p>
    <w:p w:rsidR="003B1B10" w:rsidRPr="001C1522" w:rsidRDefault="003B1B10" w:rsidP="003B1B10">
      <w:pPr>
        <w:ind w:firstLine="567"/>
        <w:jc w:val="both"/>
        <w:rPr>
          <w:rFonts w:ascii="GHEA Grapalat" w:hAnsi="GHEA Grapalat" w:cstheme="minorHAnsi"/>
          <w:b/>
          <w:i/>
          <w:color w:val="0000FF"/>
          <w:lang w:val="af-ZA"/>
        </w:rPr>
      </w:pPr>
      <w:r w:rsidRPr="003B1B10">
        <w:rPr>
          <w:rFonts w:ascii="GHEA Grapalat" w:hAnsi="GHEA Grapalat" w:cstheme="minorHAnsi"/>
          <w:b/>
          <w:i/>
          <w:color w:val="0000FF"/>
          <w:lang w:val="af-ZA"/>
        </w:rPr>
        <w:lastRenderedPageBreak/>
        <w:t>1) Квалификационный критерий «Профессиональный опыт» определяется и оценивается следующим образом:</w:t>
      </w:r>
    </w:p>
    <w:tbl>
      <w:tblPr>
        <w:tblStyle w:val="aff2"/>
        <w:tblW w:w="9818" w:type="dxa"/>
        <w:tblInd w:w="-176" w:type="dxa"/>
        <w:tblLook w:val="04A0" w:firstRow="1" w:lastRow="0" w:firstColumn="1" w:lastColumn="0" w:noHBand="0" w:noVBand="1"/>
      </w:tblPr>
      <w:tblGrid>
        <w:gridCol w:w="480"/>
        <w:gridCol w:w="3131"/>
        <w:gridCol w:w="2925"/>
        <w:gridCol w:w="3282"/>
      </w:tblGrid>
      <w:tr w:rsidR="003B1B10" w:rsidRPr="001C1522" w:rsidTr="008E6A8B">
        <w:trPr>
          <w:trHeight w:val="662"/>
        </w:trPr>
        <w:tc>
          <w:tcPr>
            <w:tcW w:w="480" w:type="dxa"/>
          </w:tcPr>
          <w:p w:rsidR="003B1B10" w:rsidRPr="001C1522" w:rsidRDefault="003B1B10" w:rsidP="008E6A8B">
            <w:pPr>
              <w:jc w:val="center"/>
              <w:rPr>
                <w:rFonts w:ascii="GHEA Grapalat" w:hAnsi="GHEA Grapalat" w:cs="Arial Armenian"/>
                <w:b/>
                <w:lang w:val="hy-AM"/>
              </w:rPr>
            </w:pPr>
            <w:r w:rsidRPr="001C1522">
              <w:rPr>
                <w:rFonts w:ascii="GHEA Grapalat" w:hAnsi="GHEA Grapalat" w:cs="Arial Armenian"/>
                <w:b/>
              </w:rPr>
              <w:t>N</w:t>
            </w:r>
          </w:p>
        </w:tc>
        <w:tc>
          <w:tcPr>
            <w:tcW w:w="3131" w:type="dxa"/>
          </w:tcPr>
          <w:p w:rsidR="003B1B10" w:rsidRPr="001C1522" w:rsidRDefault="003B1B10" w:rsidP="008E6A8B">
            <w:pPr>
              <w:jc w:val="center"/>
              <w:rPr>
                <w:rFonts w:ascii="GHEA Grapalat" w:hAnsi="GHEA Grapalat" w:cs="Arial Armenian"/>
                <w:b/>
                <w:lang w:val="hy-AM"/>
              </w:rPr>
            </w:pPr>
            <w:r w:rsidRPr="003B1B10">
              <w:rPr>
                <w:rFonts w:ascii="GHEA Grapalat" w:hAnsi="GHEA Grapalat" w:cs="Arial"/>
                <w:b/>
                <w:lang w:val="hy-AM"/>
              </w:rPr>
              <w:t>Условия для опыта</w:t>
            </w:r>
          </w:p>
        </w:tc>
        <w:tc>
          <w:tcPr>
            <w:tcW w:w="2925" w:type="dxa"/>
          </w:tcPr>
          <w:p w:rsidR="003B1B10" w:rsidRPr="001C1522" w:rsidRDefault="003B1B10" w:rsidP="008E6A8B">
            <w:pPr>
              <w:jc w:val="center"/>
              <w:rPr>
                <w:rFonts w:ascii="GHEA Grapalat" w:hAnsi="GHEA Grapalat" w:cs="Arial Armenian"/>
                <w:b/>
                <w:lang w:val="hy-AM"/>
              </w:rPr>
            </w:pPr>
            <w:r w:rsidRPr="003B1B10">
              <w:rPr>
                <w:rFonts w:ascii="GHEA Grapalat" w:hAnsi="GHEA Grapalat" w:cs="Arial"/>
                <w:b/>
                <w:lang w:val="hy-AM"/>
              </w:rPr>
              <w:t>Необходимые документы и условия их подачи</w:t>
            </w:r>
          </w:p>
        </w:tc>
        <w:tc>
          <w:tcPr>
            <w:tcW w:w="3282" w:type="dxa"/>
          </w:tcPr>
          <w:p w:rsidR="003B1B10" w:rsidRPr="001C1522" w:rsidRDefault="003B1B10" w:rsidP="008E6A8B">
            <w:pPr>
              <w:jc w:val="center"/>
              <w:rPr>
                <w:rFonts w:ascii="GHEA Grapalat" w:hAnsi="GHEA Grapalat" w:cs="Arial Armenian"/>
                <w:b/>
                <w:lang w:val="hy-AM"/>
              </w:rPr>
            </w:pPr>
            <w:r w:rsidRPr="003B1B10">
              <w:rPr>
                <w:rFonts w:ascii="GHEA Grapalat" w:hAnsi="GHEA Grapalat" w:cs="Arial"/>
                <w:b/>
                <w:lang w:val="hy-AM"/>
              </w:rPr>
              <w:t>Сходство</w:t>
            </w:r>
          </w:p>
        </w:tc>
      </w:tr>
    </w:tbl>
    <w:tbl>
      <w:tblPr>
        <w:tblStyle w:val="12"/>
        <w:tblW w:w="9818" w:type="dxa"/>
        <w:tblInd w:w="-63" w:type="dxa"/>
        <w:tblLook w:val="04A0" w:firstRow="1" w:lastRow="0" w:firstColumn="1" w:lastColumn="0" w:noHBand="0" w:noVBand="1"/>
      </w:tblPr>
      <w:tblGrid>
        <w:gridCol w:w="450"/>
        <w:gridCol w:w="2835"/>
        <w:gridCol w:w="3268"/>
        <w:gridCol w:w="3265"/>
      </w:tblGrid>
      <w:tr w:rsidR="00544B05" w:rsidRPr="001C1522" w:rsidTr="00544B05">
        <w:trPr>
          <w:trHeight w:val="2170"/>
        </w:trPr>
        <w:tc>
          <w:tcPr>
            <w:tcW w:w="450" w:type="dxa"/>
            <w:vAlign w:val="center"/>
          </w:tcPr>
          <w:p w:rsidR="00544B05" w:rsidRPr="001C1522" w:rsidRDefault="00544B05" w:rsidP="008E6A8B">
            <w:pPr>
              <w:jc w:val="center"/>
              <w:rPr>
                <w:rFonts w:ascii="GHEA Grapalat" w:hAnsi="GHEA Grapalat" w:cs="Sylfaen"/>
                <w:lang w:val="hy-AM"/>
              </w:rPr>
            </w:pPr>
            <w:r w:rsidRPr="001C1522">
              <w:rPr>
                <w:rFonts w:ascii="GHEA Grapalat" w:hAnsi="GHEA Grapalat" w:cs="Sylfaen"/>
                <w:lang w:val="hy-AM"/>
              </w:rPr>
              <w:t>1</w:t>
            </w:r>
          </w:p>
        </w:tc>
        <w:tc>
          <w:tcPr>
            <w:tcW w:w="2835" w:type="dxa"/>
            <w:vAlign w:val="center"/>
          </w:tcPr>
          <w:p w:rsidR="00544B05" w:rsidRPr="001C1522" w:rsidRDefault="00544B05" w:rsidP="00544B05">
            <w:pPr>
              <w:rPr>
                <w:rFonts w:ascii="GHEA Grapalat" w:hAnsi="GHEA Grapalat" w:cstheme="minorHAnsi"/>
                <w:lang w:val="hy-AM"/>
              </w:rPr>
            </w:pPr>
            <w:r w:rsidRPr="00544B05">
              <w:rPr>
                <w:rFonts w:ascii="GHEA Grapalat" w:hAnsi="GHEA Grapalat" w:cstheme="minorHAnsi"/>
                <w:lang w:val="hy-AM"/>
              </w:rPr>
              <w:t xml:space="preserve">Успешно завершенные контракты на строительство и/или реконструкцию дорог, реализованные за последние 5 лет, общая стоимость которых должна быть не менее цены покупки, а стоимость хотя бы одного контракта должна составлять 50 процентов от цены покупки </w:t>
            </w:r>
          </w:p>
          <w:p w:rsidR="00544B05" w:rsidRPr="001C1522" w:rsidRDefault="00544B05" w:rsidP="00544B05">
            <w:pPr>
              <w:rPr>
                <w:rFonts w:ascii="GHEA Grapalat" w:hAnsi="GHEA Grapalat" w:cstheme="minorHAnsi"/>
                <w:lang w:val="hy-AM"/>
              </w:rPr>
            </w:pPr>
          </w:p>
          <w:p w:rsidR="00544B05" w:rsidRPr="001C1522" w:rsidRDefault="00544B05" w:rsidP="008E6A8B">
            <w:pPr>
              <w:rPr>
                <w:rFonts w:ascii="GHEA Grapalat" w:hAnsi="GHEA Grapalat" w:cstheme="minorHAnsi"/>
                <w:lang w:val="hy-AM"/>
              </w:rPr>
            </w:pPr>
          </w:p>
          <w:p w:rsidR="00544B05" w:rsidRPr="001C1522" w:rsidRDefault="00544B05" w:rsidP="008E6A8B">
            <w:pPr>
              <w:rPr>
                <w:rFonts w:ascii="GHEA Grapalat" w:hAnsi="GHEA Grapalat" w:cstheme="minorHAnsi"/>
                <w:lang w:val="hy-AM"/>
              </w:rPr>
            </w:pPr>
          </w:p>
        </w:tc>
        <w:tc>
          <w:tcPr>
            <w:tcW w:w="3268" w:type="dxa"/>
            <w:vAlign w:val="center"/>
          </w:tcPr>
          <w:p w:rsidR="00544B05" w:rsidRPr="001C1522" w:rsidRDefault="00544B05" w:rsidP="00544B05">
            <w:pPr>
              <w:rPr>
                <w:rFonts w:ascii="GHEA Grapalat" w:hAnsi="GHEA Grapalat" w:cstheme="minorHAnsi"/>
                <w:lang w:val="hy-AM"/>
              </w:rPr>
            </w:pPr>
            <w:r w:rsidRPr="00544B05">
              <w:rPr>
                <w:rFonts w:ascii="GHEA Grapalat" w:hAnsi="GHEA Grapalat" w:cstheme="minorHAnsi"/>
                <w:lang w:val="hy-AM"/>
              </w:rPr>
              <w:t>Копия договора, включая смету/смету объемов работ, а также копию документа, подтверждающего завершение работ.</w:t>
            </w:r>
          </w:p>
        </w:tc>
        <w:tc>
          <w:tcPr>
            <w:tcW w:w="3265" w:type="dxa"/>
            <w:vAlign w:val="center"/>
          </w:tcPr>
          <w:p w:rsidR="00544B05" w:rsidRPr="001C1522" w:rsidRDefault="00544B05" w:rsidP="00544B05">
            <w:pPr>
              <w:rPr>
                <w:rFonts w:ascii="GHEA Grapalat" w:hAnsi="GHEA Grapalat" w:cstheme="minorHAnsi"/>
                <w:lang w:val="hy-AM"/>
              </w:rPr>
            </w:pPr>
            <w:r w:rsidRPr="00544B05">
              <w:rPr>
                <w:rFonts w:ascii="GHEA Grapalat" w:hAnsi="GHEA Grapalat" w:cs="Arial"/>
                <w:lang w:val="hy-AM"/>
              </w:rPr>
              <w:t>Выполняемые работы в обязательном порядке должны включать работы, осуществляемые в рамках транспортных путей и лицензий на водоснабжение и водоотведение.</w:t>
            </w:r>
          </w:p>
        </w:tc>
      </w:tr>
    </w:tbl>
    <w:p w:rsidR="002D3491" w:rsidRPr="002D3491" w:rsidRDefault="002D3491" w:rsidP="002D3491">
      <w:pPr>
        <w:ind w:firstLine="708"/>
        <w:jc w:val="both"/>
        <w:rPr>
          <w:rFonts w:ascii="GHEA Grapalat" w:hAnsi="GHEA Grapalat" w:cstheme="minorHAnsi"/>
          <w:b/>
          <w:bCs/>
          <w:i/>
          <w:iCs/>
          <w:lang w:val="hy-AM"/>
        </w:rPr>
      </w:pPr>
      <w:r w:rsidRPr="002D3491">
        <w:rPr>
          <w:rFonts w:ascii="GHEA Grapalat" w:hAnsi="GHEA Grapalat" w:cstheme="minorHAnsi"/>
          <w:b/>
          <w:bCs/>
          <w:i/>
          <w:iCs/>
          <w:lang w:val="hy-AM"/>
        </w:rPr>
        <w:t>Для выполнения контракта необходимы следующие лицензии:</w:t>
      </w:r>
    </w:p>
    <w:p w:rsidR="002D3491" w:rsidRPr="001C1522" w:rsidRDefault="002D3491" w:rsidP="002D3491">
      <w:pPr>
        <w:ind w:firstLine="708"/>
        <w:jc w:val="both"/>
        <w:rPr>
          <w:rFonts w:ascii="GHEA Grapalat" w:hAnsi="GHEA Grapalat" w:cstheme="minorHAnsi"/>
          <w:lang w:val="hy-AM"/>
        </w:rPr>
      </w:pPr>
      <w:r w:rsidRPr="002D3491">
        <w:rPr>
          <w:rFonts w:ascii="GHEA Grapalat" w:hAnsi="GHEA Grapalat" w:cstheme="minorHAnsi"/>
          <w:b/>
          <w:bCs/>
          <w:i/>
          <w:iCs/>
          <w:lang w:val="hy-AM"/>
        </w:rPr>
        <w:t>Лицензия «Осуществление строительства» по следующей области</w:t>
      </w:r>
    </w:p>
    <w:tbl>
      <w:tblPr>
        <w:tblW w:w="1037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3"/>
        <w:gridCol w:w="8868"/>
      </w:tblGrid>
      <w:tr w:rsidR="002D3491" w:rsidRPr="002D3491" w:rsidTr="008E6A8B">
        <w:trPr>
          <w:trHeight w:val="620"/>
        </w:trPr>
        <w:tc>
          <w:tcPr>
            <w:tcW w:w="1503" w:type="dxa"/>
          </w:tcPr>
          <w:p w:rsidR="002D3491" w:rsidRPr="001C1522" w:rsidRDefault="002D3491" w:rsidP="002D3491">
            <w:pPr>
              <w:tabs>
                <w:tab w:val="left" w:pos="1134"/>
              </w:tabs>
              <w:rPr>
                <w:rFonts w:ascii="GHEA Grapalat" w:hAnsi="GHEA Grapalat"/>
                <w:b/>
                <w:i/>
                <w:lang w:val="es-ES"/>
              </w:rPr>
            </w:pPr>
            <w:r>
              <w:rPr>
                <w:rFonts w:ascii="GHEA Grapalat" w:hAnsi="GHEA Grapalat" w:cs="Arial"/>
                <w:b/>
                <w:bCs/>
                <w:i/>
                <w:iCs/>
                <w:lang w:val="es-ES"/>
              </w:rPr>
              <w:t>Номер лотов</w:t>
            </w:r>
          </w:p>
        </w:tc>
        <w:tc>
          <w:tcPr>
            <w:tcW w:w="8868" w:type="dxa"/>
            <w:vAlign w:val="center"/>
          </w:tcPr>
          <w:p w:rsidR="002D3491" w:rsidRPr="001C1522" w:rsidRDefault="002D3491" w:rsidP="008E6A8B">
            <w:pPr>
              <w:jc w:val="center"/>
              <w:rPr>
                <w:rFonts w:ascii="GHEA Grapalat" w:hAnsi="GHEA Grapalat"/>
                <w:b/>
                <w:bCs/>
                <w:i/>
                <w:iCs/>
                <w:lang w:val="es-ES"/>
              </w:rPr>
            </w:pPr>
            <w:r w:rsidRPr="002D3491">
              <w:rPr>
                <w:rFonts w:ascii="GHEA Grapalat" w:hAnsi="GHEA Grapalat" w:cs="Arial"/>
                <w:b/>
                <w:i/>
                <w:lang w:val="es-ES"/>
              </w:rPr>
              <w:t>Тип(ы) требуемой лицензии(й):</w:t>
            </w:r>
          </w:p>
        </w:tc>
      </w:tr>
      <w:tr w:rsidR="002D3491" w:rsidRPr="001C1522" w:rsidTr="008E6A8B">
        <w:trPr>
          <w:trHeight w:val="196"/>
        </w:trPr>
        <w:tc>
          <w:tcPr>
            <w:tcW w:w="1503" w:type="dxa"/>
            <w:shd w:val="clear" w:color="auto" w:fill="999999"/>
          </w:tcPr>
          <w:p w:rsidR="002D3491" w:rsidRPr="001C1522" w:rsidRDefault="002D3491" w:rsidP="008E6A8B">
            <w:pPr>
              <w:tabs>
                <w:tab w:val="left" w:pos="1134"/>
              </w:tabs>
              <w:jc w:val="center"/>
              <w:rPr>
                <w:rFonts w:ascii="GHEA Grapalat" w:hAnsi="GHEA Grapalat"/>
                <w:b/>
                <w:i/>
                <w:lang w:val="es-ES"/>
              </w:rPr>
            </w:pPr>
            <w:r w:rsidRPr="001C1522">
              <w:rPr>
                <w:rFonts w:ascii="GHEA Grapalat" w:hAnsi="GHEA Grapalat"/>
                <w:b/>
                <w:i/>
                <w:lang w:val="es-ES"/>
              </w:rPr>
              <w:t>1</w:t>
            </w:r>
          </w:p>
        </w:tc>
        <w:tc>
          <w:tcPr>
            <w:tcW w:w="8868" w:type="dxa"/>
            <w:shd w:val="clear" w:color="auto" w:fill="999999"/>
          </w:tcPr>
          <w:p w:rsidR="002D3491" w:rsidRPr="001C1522" w:rsidRDefault="002D3491" w:rsidP="008E6A8B">
            <w:pPr>
              <w:tabs>
                <w:tab w:val="left" w:pos="1134"/>
              </w:tabs>
              <w:jc w:val="center"/>
              <w:rPr>
                <w:rFonts w:ascii="GHEA Grapalat" w:hAnsi="GHEA Grapalat"/>
                <w:b/>
                <w:i/>
                <w:lang w:val="es-ES"/>
              </w:rPr>
            </w:pPr>
            <w:r w:rsidRPr="001C1522">
              <w:rPr>
                <w:rFonts w:ascii="GHEA Grapalat" w:hAnsi="GHEA Grapalat"/>
                <w:b/>
                <w:i/>
                <w:lang w:val="es-ES"/>
              </w:rPr>
              <w:t>2</w:t>
            </w:r>
          </w:p>
        </w:tc>
      </w:tr>
      <w:tr w:rsidR="002D3491" w:rsidRPr="002D3491" w:rsidTr="008E6A8B">
        <w:trPr>
          <w:trHeight w:val="635"/>
        </w:trPr>
        <w:tc>
          <w:tcPr>
            <w:tcW w:w="1503" w:type="dxa"/>
            <w:vAlign w:val="center"/>
          </w:tcPr>
          <w:p w:rsidR="002D3491" w:rsidRPr="001C1522" w:rsidRDefault="002D3491" w:rsidP="008E6A8B">
            <w:pPr>
              <w:jc w:val="center"/>
              <w:rPr>
                <w:rFonts w:ascii="GHEA Grapalat" w:hAnsi="GHEA Grapalat"/>
                <w:i/>
                <w:highlight w:val="yellow"/>
                <w:lang w:val="hy-AM"/>
              </w:rPr>
            </w:pPr>
            <w:r w:rsidRPr="001C1522">
              <w:rPr>
                <w:rFonts w:ascii="GHEA Grapalat" w:hAnsi="GHEA Grapalat"/>
                <w:i/>
                <w:lang w:val="es-ES"/>
              </w:rPr>
              <w:t>1</w:t>
            </w:r>
          </w:p>
        </w:tc>
        <w:tc>
          <w:tcPr>
            <w:tcW w:w="8868" w:type="dxa"/>
            <w:vAlign w:val="center"/>
          </w:tcPr>
          <w:p w:rsidR="002D3491" w:rsidRPr="002D3491" w:rsidRDefault="002D3491" w:rsidP="002D3491">
            <w:pPr>
              <w:spacing w:before="20" w:after="20"/>
              <w:rPr>
                <w:rFonts w:ascii="GHEA Grapalat" w:eastAsia="Calibri" w:hAnsi="GHEA Grapalat"/>
                <w:lang w:val="hy-AM"/>
              </w:rPr>
            </w:pPr>
            <w:r w:rsidRPr="001C1522">
              <w:rPr>
                <w:rFonts w:ascii="GHEA Grapalat" w:eastAsia="Calibri" w:hAnsi="GHEA Grapalat"/>
                <w:lang w:val="hy-AM"/>
              </w:rPr>
              <w:t xml:space="preserve">1.      </w:t>
            </w:r>
            <w:r w:rsidRPr="002D3491">
              <w:rPr>
                <w:rFonts w:ascii="GHEA Grapalat" w:eastAsia="Calibri" w:hAnsi="GHEA Grapalat"/>
                <w:lang w:val="hy-AM"/>
              </w:rPr>
              <w:t>транспортные пути (автомагистрали, трассы и аэродромы, искусственные сооружения: мосты, тоннели, путепроводы, эстакады, подпорные стенки и т.п.) - вкладыш 1 или 2 категории, сертификат</w:t>
            </w:r>
          </w:p>
          <w:p w:rsidR="002D3491" w:rsidRPr="002D3491" w:rsidRDefault="002D3491" w:rsidP="002D3491">
            <w:pPr>
              <w:spacing w:before="20" w:after="20"/>
              <w:rPr>
                <w:rFonts w:ascii="GHEA Grapalat" w:eastAsia="Calibri" w:hAnsi="GHEA Grapalat"/>
                <w:lang w:val="hy-AM"/>
              </w:rPr>
            </w:pPr>
          </w:p>
          <w:p w:rsidR="002D3491" w:rsidRPr="001C1522" w:rsidRDefault="002D3491" w:rsidP="002D3491">
            <w:pPr>
              <w:spacing w:before="20" w:after="20" w:line="276" w:lineRule="auto"/>
              <w:ind w:left="459"/>
              <w:rPr>
                <w:rFonts w:ascii="GHEA Grapalat" w:eastAsia="Calibri" w:hAnsi="GHEA Grapalat"/>
                <w:i/>
                <w:vertAlign w:val="subscript"/>
                <w:lang w:val="hy-AM"/>
              </w:rPr>
            </w:pPr>
            <w:r w:rsidRPr="002D3491">
              <w:rPr>
                <w:rFonts w:ascii="GHEA Grapalat" w:eastAsia="Calibri" w:hAnsi="GHEA Grapalat"/>
                <w:lang w:val="hy-AM"/>
              </w:rPr>
              <w:t>2. водоснабжение и водоотведение (внутренние и наружные сети водоснабжения и водоотведения, гидромелиорация) - вкладыш 3 и выше категории, сертификат</w:t>
            </w:r>
          </w:p>
        </w:tc>
      </w:tr>
    </w:tbl>
    <w:p w:rsidR="008E6A8B" w:rsidRPr="008E6A8B" w:rsidRDefault="008E6A8B" w:rsidP="008E6A8B">
      <w:pPr>
        <w:jc w:val="both"/>
        <w:rPr>
          <w:rFonts w:ascii="GHEA Grapalat" w:hAnsi="GHEA Grapalat" w:cs="Arial Armenian"/>
          <w:b/>
          <w:bCs/>
          <w:color w:val="4BACC6" w:themeColor="accent5"/>
          <w:lang w:val="pt-BR"/>
        </w:rPr>
      </w:pPr>
      <w:r w:rsidRPr="008E6A8B">
        <w:rPr>
          <w:rFonts w:ascii="GHEA Grapalat" w:hAnsi="GHEA Grapalat" w:cs="Arial Armenian"/>
          <w:b/>
          <w:bCs/>
          <w:color w:val="4BACC6" w:themeColor="accent5"/>
          <w:lang w:val="pt-BR"/>
        </w:rPr>
        <w:t>2) Квалификационный критерий «Трудовые ресурсы» определяется и оценивается следующим образом:</w:t>
      </w:r>
    </w:p>
    <w:p w:rsidR="008E6A8B" w:rsidRPr="008E6A8B" w:rsidRDefault="008E6A8B" w:rsidP="008E6A8B">
      <w:pPr>
        <w:jc w:val="both"/>
        <w:rPr>
          <w:rFonts w:ascii="GHEA Grapalat" w:hAnsi="GHEA Grapalat" w:cs="Arial Armenian"/>
          <w:b/>
          <w:bCs/>
          <w:color w:val="4BACC6" w:themeColor="accent5"/>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Default="008E6A8B" w:rsidP="008E6A8B">
      <w:pPr>
        <w:jc w:val="both"/>
        <w:rPr>
          <w:rFonts w:ascii="GHEA Grapalat" w:hAnsi="GHEA Grapalat" w:cs="Arial Armenian"/>
          <w:b/>
          <w:bCs/>
          <w:color w:val="4BACC6" w:themeColor="accent5"/>
          <w:sz w:val="20"/>
          <w:lang w:val="pt-BR"/>
        </w:rPr>
      </w:pPr>
    </w:p>
    <w:p w:rsidR="008E6A8B" w:rsidRPr="00606CC3" w:rsidRDefault="008E6A8B" w:rsidP="008E6A8B">
      <w:pPr>
        <w:jc w:val="both"/>
        <w:rPr>
          <w:rFonts w:ascii="GHEA Grapalat" w:hAnsi="GHEA Grapalat" w:cs="Arial"/>
          <w:b/>
          <w:bCs/>
          <w:color w:val="4BACC6" w:themeColor="accent5"/>
          <w:sz w:val="20"/>
          <w:lang w:val="hy-AM"/>
        </w:rPr>
      </w:pPr>
      <w:r w:rsidRPr="008E6A8B">
        <w:rPr>
          <w:rFonts w:ascii="GHEA Grapalat" w:hAnsi="GHEA Grapalat" w:cs="Arial Armenian"/>
          <w:b/>
          <w:bCs/>
          <w:color w:val="4BACC6" w:themeColor="accent5"/>
          <w:sz w:val="20"/>
          <w:lang w:val="pt-BR"/>
        </w:rPr>
        <w:t>Для исполнения контракта требуются следующие трудовые ресурсы:</w:t>
      </w:r>
    </w:p>
    <w:tbl>
      <w:tblPr>
        <w:tblW w:w="10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2308"/>
        <w:gridCol w:w="2516"/>
        <w:gridCol w:w="4577"/>
      </w:tblGrid>
      <w:tr w:rsidR="008E6A8B" w:rsidRPr="00606CC3" w:rsidTr="008E6A8B">
        <w:trPr>
          <w:trHeight w:val="170"/>
        </w:trPr>
        <w:tc>
          <w:tcPr>
            <w:tcW w:w="1308" w:type="dxa"/>
            <w:tcBorders>
              <w:top w:val="single" w:sz="4" w:space="0" w:color="auto"/>
              <w:left w:val="single" w:sz="4" w:space="0" w:color="auto"/>
              <w:right w:val="single" w:sz="4" w:space="0" w:color="auto"/>
            </w:tcBorders>
            <w:shd w:val="clear" w:color="auto" w:fill="D9E2F3"/>
            <w:vAlign w:val="center"/>
          </w:tcPr>
          <w:p w:rsidR="008E6A8B" w:rsidRPr="00606CC3" w:rsidRDefault="008E6A8B" w:rsidP="008E6A8B">
            <w:pPr>
              <w:jc w:val="center"/>
              <w:rPr>
                <w:rFonts w:ascii="GHEA Grapalat" w:hAnsi="GHEA Grapalat" w:cs="Arial"/>
                <w:b/>
                <w:bCs/>
                <w:color w:val="4BACC6" w:themeColor="accent5"/>
              </w:rPr>
            </w:pPr>
            <w:r w:rsidRPr="00606CC3">
              <w:rPr>
                <w:rFonts w:ascii="GHEA Grapalat" w:hAnsi="GHEA Grapalat" w:cs="Arial Armenian"/>
                <w:b/>
                <w:bCs/>
                <w:color w:val="4BACC6" w:themeColor="accent5"/>
              </w:rPr>
              <w:t>N</w:t>
            </w:r>
          </w:p>
        </w:tc>
        <w:tc>
          <w:tcPr>
            <w:tcW w:w="9401"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rsidR="008E6A8B" w:rsidRPr="00606CC3" w:rsidRDefault="008E6A8B" w:rsidP="008E6A8B">
            <w:pPr>
              <w:jc w:val="center"/>
              <w:rPr>
                <w:rFonts w:ascii="GHEA Grapalat" w:hAnsi="GHEA Grapalat" w:cs="Arial"/>
                <w:b/>
                <w:bCs/>
                <w:color w:val="4BACC6" w:themeColor="accent5"/>
              </w:rPr>
            </w:pPr>
            <w:r w:rsidRPr="008E6A8B">
              <w:rPr>
                <w:rFonts w:ascii="GHEA Grapalat" w:hAnsi="GHEA Grapalat" w:cs="Arial"/>
                <w:b/>
                <w:bCs/>
                <w:color w:val="4BACC6" w:themeColor="accent5"/>
              </w:rPr>
              <w:t>Специалисты</w:t>
            </w:r>
          </w:p>
        </w:tc>
      </w:tr>
      <w:tr w:rsidR="008E6A8B" w:rsidRPr="00606CC3" w:rsidTr="008E6A8B">
        <w:tblPrEx>
          <w:tblLook w:val="01E0" w:firstRow="1" w:lastRow="1" w:firstColumn="1" w:lastColumn="1" w:noHBand="0" w:noVBand="0"/>
        </w:tblPrEx>
        <w:trPr>
          <w:trHeight w:val="170"/>
        </w:trPr>
        <w:tc>
          <w:tcPr>
            <w:tcW w:w="1308" w:type="dxa"/>
            <w:vMerge w:val="restart"/>
            <w:tcBorders>
              <w:left w:val="single" w:sz="4" w:space="0" w:color="auto"/>
              <w:right w:val="single" w:sz="4" w:space="0" w:color="auto"/>
            </w:tcBorders>
            <w:shd w:val="clear" w:color="auto" w:fill="D9E2F3"/>
            <w:vAlign w:val="center"/>
          </w:tcPr>
          <w:p w:rsidR="008E6A8B" w:rsidRPr="00606CC3" w:rsidRDefault="008E6A8B" w:rsidP="008E6A8B">
            <w:pPr>
              <w:jc w:val="center"/>
              <w:rPr>
                <w:rFonts w:ascii="GHEA Grapalat" w:hAnsi="GHEA Grapalat" w:cs="Arial"/>
                <w:b/>
                <w:bCs/>
                <w:color w:val="4BACC6" w:themeColor="accent5"/>
              </w:rPr>
            </w:pPr>
          </w:p>
        </w:tc>
        <w:tc>
          <w:tcPr>
            <w:tcW w:w="2308" w:type="dxa"/>
            <w:vMerge w:val="restart"/>
            <w:tcBorders>
              <w:left w:val="single" w:sz="4" w:space="0" w:color="auto"/>
            </w:tcBorders>
            <w:shd w:val="clear" w:color="auto" w:fill="D9E2F3"/>
          </w:tcPr>
          <w:p w:rsidR="008E6A8B" w:rsidRPr="00606CC3" w:rsidRDefault="008E6A8B" w:rsidP="008E6A8B">
            <w:pPr>
              <w:jc w:val="center"/>
              <w:rPr>
                <w:rFonts w:ascii="GHEA Grapalat" w:hAnsi="GHEA Grapalat" w:cs="Arial"/>
                <w:b/>
                <w:bCs/>
                <w:color w:val="4BACC6" w:themeColor="accent5"/>
              </w:rPr>
            </w:pPr>
            <w:r w:rsidRPr="008E6A8B">
              <w:rPr>
                <w:rFonts w:ascii="GHEA Grapalat" w:hAnsi="GHEA Grapalat" w:cs="Arial"/>
                <w:b/>
                <w:bCs/>
                <w:color w:val="4BACC6" w:themeColor="accent5"/>
              </w:rPr>
              <w:t>квалификация</w:t>
            </w:r>
          </w:p>
        </w:tc>
        <w:tc>
          <w:tcPr>
            <w:tcW w:w="7093" w:type="dxa"/>
            <w:gridSpan w:val="2"/>
            <w:shd w:val="clear" w:color="auto" w:fill="D9E2F3"/>
          </w:tcPr>
          <w:p w:rsidR="008E6A8B" w:rsidRPr="00606CC3" w:rsidRDefault="008E6A8B" w:rsidP="008E6A8B">
            <w:pPr>
              <w:ind w:left="27"/>
              <w:jc w:val="center"/>
              <w:rPr>
                <w:rFonts w:ascii="GHEA Grapalat" w:hAnsi="GHEA Grapalat" w:cs="Arial"/>
                <w:b/>
                <w:bCs/>
                <w:color w:val="4BACC6" w:themeColor="accent5"/>
              </w:rPr>
            </w:pPr>
            <w:r w:rsidRPr="008E6A8B">
              <w:rPr>
                <w:rFonts w:ascii="GHEA Grapalat" w:hAnsi="GHEA Grapalat" w:cs="Arial"/>
                <w:b/>
                <w:bCs/>
                <w:color w:val="4BACC6" w:themeColor="accent5"/>
              </w:rPr>
              <w:t>опыт работы</w:t>
            </w:r>
          </w:p>
        </w:tc>
      </w:tr>
      <w:tr w:rsidR="008E6A8B" w:rsidRPr="00606CC3" w:rsidTr="008E6A8B">
        <w:tblPrEx>
          <w:tblLook w:val="01E0" w:firstRow="1" w:lastRow="1" w:firstColumn="1" w:lastColumn="1" w:noHBand="0" w:noVBand="0"/>
        </w:tblPrEx>
        <w:trPr>
          <w:trHeight w:val="351"/>
        </w:trPr>
        <w:tc>
          <w:tcPr>
            <w:tcW w:w="1308" w:type="dxa"/>
            <w:vMerge/>
            <w:tcBorders>
              <w:left w:val="single" w:sz="4" w:space="0" w:color="auto"/>
              <w:right w:val="single" w:sz="4" w:space="0" w:color="auto"/>
            </w:tcBorders>
            <w:shd w:val="clear" w:color="auto" w:fill="D9E2F3"/>
          </w:tcPr>
          <w:p w:rsidR="008E6A8B" w:rsidRPr="00606CC3" w:rsidRDefault="008E6A8B" w:rsidP="008E6A8B">
            <w:pPr>
              <w:ind w:firstLine="567"/>
              <w:jc w:val="both"/>
              <w:rPr>
                <w:rFonts w:ascii="GHEA Grapalat" w:hAnsi="GHEA Grapalat" w:cs="Arial Armenian"/>
                <w:b/>
                <w:bCs/>
                <w:color w:val="4BACC6" w:themeColor="accent5"/>
              </w:rPr>
            </w:pPr>
          </w:p>
        </w:tc>
        <w:tc>
          <w:tcPr>
            <w:tcW w:w="2308" w:type="dxa"/>
            <w:vMerge/>
            <w:tcBorders>
              <w:left w:val="single" w:sz="4" w:space="0" w:color="auto"/>
            </w:tcBorders>
            <w:shd w:val="clear" w:color="auto" w:fill="D9E2F3"/>
          </w:tcPr>
          <w:p w:rsidR="008E6A8B" w:rsidRPr="00606CC3" w:rsidRDefault="008E6A8B" w:rsidP="008E6A8B">
            <w:pPr>
              <w:jc w:val="center"/>
              <w:rPr>
                <w:rFonts w:ascii="GHEA Grapalat" w:hAnsi="GHEA Grapalat" w:cs="Arial"/>
                <w:b/>
                <w:bCs/>
                <w:color w:val="4BACC6" w:themeColor="accent5"/>
              </w:rPr>
            </w:pPr>
          </w:p>
        </w:tc>
        <w:tc>
          <w:tcPr>
            <w:tcW w:w="2516" w:type="dxa"/>
            <w:shd w:val="clear" w:color="auto" w:fill="D9E2F3"/>
          </w:tcPr>
          <w:p w:rsidR="008E6A8B" w:rsidRPr="00606CC3" w:rsidRDefault="008E6A8B" w:rsidP="008E6A8B">
            <w:pPr>
              <w:jc w:val="center"/>
              <w:rPr>
                <w:rFonts w:ascii="GHEA Grapalat" w:hAnsi="GHEA Grapalat" w:cs="Arial"/>
                <w:b/>
                <w:bCs/>
                <w:color w:val="4BACC6" w:themeColor="accent5"/>
              </w:rPr>
            </w:pPr>
            <w:r w:rsidRPr="008E6A8B">
              <w:rPr>
                <w:rFonts w:ascii="GHEA Grapalat" w:hAnsi="GHEA Grapalat" w:cs="Arial"/>
                <w:b/>
                <w:bCs/>
                <w:color w:val="4BACC6" w:themeColor="accent5"/>
              </w:rPr>
              <w:t>период</w:t>
            </w:r>
          </w:p>
        </w:tc>
        <w:tc>
          <w:tcPr>
            <w:tcW w:w="4577" w:type="dxa"/>
            <w:shd w:val="clear" w:color="auto" w:fill="D9E2F3"/>
            <w:vAlign w:val="center"/>
          </w:tcPr>
          <w:p w:rsidR="008E6A8B" w:rsidRPr="00606CC3" w:rsidRDefault="008E6A8B" w:rsidP="008E6A8B">
            <w:pPr>
              <w:jc w:val="center"/>
              <w:rPr>
                <w:rFonts w:ascii="GHEA Grapalat" w:hAnsi="GHEA Grapalat" w:cs="Arial"/>
                <w:b/>
                <w:bCs/>
                <w:color w:val="4BACC6" w:themeColor="accent5"/>
              </w:rPr>
            </w:pPr>
            <w:r w:rsidRPr="008E6A8B">
              <w:rPr>
                <w:rFonts w:ascii="GHEA Grapalat" w:hAnsi="GHEA Grapalat" w:cs="Arial"/>
                <w:b/>
                <w:bCs/>
                <w:color w:val="4BACC6" w:themeColor="accent5"/>
              </w:rPr>
              <w:t>сфера деятельности и выполняемая работа</w:t>
            </w:r>
          </w:p>
        </w:tc>
      </w:tr>
      <w:tr w:rsidR="008E6A8B" w:rsidRPr="008E6A8B" w:rsidTr="008E6A8B">
        <w:tblPrEx>
          <w:tblLook w:val="01E0" w:firstRow="1" w:lastRow="1" w:firstColumn="1" w:lastColumn="1" w:noHBand="0" w:noVBand="0"/>
        </w:tblPrEx>
        <w:trPr>
          <w:trHeight w:val="1663"/>
        </w:trPr>
        <w:tc>
          <w:tcPr>
            <w:tcW w:w="1308" w:type="dxa"/>
            <w:vMerge w:val="restart"/>
            <w:vAlign w:val="center"/>
          </w:tcPr>
          <w:p w:rsidR="008E6A8B" w:rsidRPr="00606CC3" w:rsidRDefault="008E6A8B" w:rsidP="008E6A8B">
            <w:pPr>
              <w:ind w:firstLine="567"/>
              <w:jc w:val="center"/>
              <w:rPr>
                <w:rFonts w:ascii="GHEA Grapalat" w:hAnsi="GHEA Grapalat" w:cstheme="minorHAnsi"/>
                <w:b/>
                <w:bCs/>
                <w:color w:val="4BACC6" w:themeColor="accent5"/>
                <w:lang w:val="hy-AM"/>
              </w:rPr>
            </w:pPr>
            <w:r w:rsidRPr="00606CC3">
              <w:rPr>
                <w:rFonts w:ascii="GHEA Grapalat" w:hAnsi="GHEA Grapalat" w:cstheme="minorHAnsi"/>
                <w:b/>
                <w:bCs/>
                <w:color w:val="4BACC6" w:themeColor="accent5"/>
                <w:lang w:val="hy-AM"/>
              </w:rPr>
              <w:t>1</w:t>
            </w:r>
          </w:p>
        </w:tc>
        <w:tc>
          <w:tcPr>
            <w:tcW w:w="2308" w:type="dxa"/>
            <w:vAlign w:val="center"/>
          </w:tcPr>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Транспортные</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пути</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и</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сооружения</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инженер</w:t>
            </w:r>
          </w:p>
          <w:p w:rsidR="008E6A8B" w:rsidRPr="008E6A8B" w:rsidRDefault="008E6A8B" w:rsidP="008E6A8B">
            <w:pPr>
              <w:autoSpaceDE w:val="0"/>
              <w:autoSpaceDN w:val="0"/>
              <w:adjustRightInd w:val="0"/>
              <w:rPr>
                <w:rFonts w:ascii="GHEA Grapalat" w:hAnsi="GHEA Grapalat" w:cstheme="minorHAnsi"/>
                <w:b/>
                <w:color w:val="4BACC6" w:themeColor="accent5"/>
                <w:lang w:val="hy-AM"/>
              </w:rPr>
            </w:pPr>
            <w:r w:rsidRPr="008E6A8B">
              <w:rPr>
                <w:rFonts w:ascii="GHEA Grapalat" w:hAnsi="GHEA Grapalat" w:cstheme="minorHAnsi"/>
                <w:b/>
                <w:color w:val="4BACC6" w:themeColor="accent5"/>
                <w:lang w:val="hy-AM"/>
              </w:rPr>
              <w:t>строительство</w:t>
            </w:r>
          </w:p>
          <w:p w:rsidR="008E6A8B" w:rsidRPr="00606CC3" w:rsidRDefault="008E6A8B" w:rsidP="008E6A8B">
            <w:pPr>
              <w:ind w:firstLine="38"/>
              <w:rPr>
                <w:rFonts w:ascii="GHEA Grapalat" w:hAnsi="GHEA Grapalat" w:cstheme="minorHAnsi"/>
                <w:b/>
                <w:bCs/>
                <w:color w:val="4BACC6" w:themeColor="accent5"/>
              </w:rPr>
            </w:pPr>
            <w:r w:rsidRPr="008E6A8B">
              <w:rPr>
                <w:rFonts w:ascii="GHEA Grapalat" w:hAnsi="GHEA Grapalat" w:cstheme="minorHAnsi"/>
                <w:b/>
                <w:color w:val="4BACC6" w:themeColor="accent5"/>
                <w:lang w:val="hy-AM"/>
              </w:rPr>
              <w:t>/1 специалист/ сертифицирован</w:t>
            </w:r>
            <w:r w:rsidRPr="008E6A8B">
              <w:rPr>
                <w:rFonts w:ascii="GHEA Grapalat" w:hAnsi="GHEA Grapalat" w:cstheme="minorHAnsi"/>
                <w:b/>
                <w:bCs/>
                <w:color w:val="4BACC6" w:themeColor="accent5"/>
                <w:lang w:val="hy-AM"/>
              </w:rPr>
              <w:t xml:space="preserve"> </w:t>
            </w:r>
            <w:r w:rsidRPr="00606CC3">
              <w:rPr>
                <w:rFonts w:ascii="GHEA Grapalat" w:hAnsi="GHEA Grapalat" w:cstheme="minorHAnsi"/>
                <w:b/>
                <w:bCs/>
                <w:color w:val="4BACC6" w:themeColor="accent5"/>
              </w:rPr>
              <w:t>+</w:t>
            </w:r>
          </w:p>
          <w:p w:rsidR="008E6A8B" w:rsidRPr="00606CC3" w:rsidRDefault="008E6A8B" w:rsidP="008E6A8B">
            <w:pPr>
              <w:ind w:firstLine="38"/>
              <w:jc w:val="center"/>
              <w:rPr>
                <w:rFonts w:ascii="GHEA Grapalat" w:hAnsi="GHEA Grapalat" w:cstheme="minorHAnsi"/>
                <w:b/>
                <w:bCs/>
                <w:color w:val="4BACC6" w:themeColor="accent5"/>
              </w:rPr>
            </w:pPr>
          </w:p>
        </w:tc>
        <w:tc>
          <w:tcPr>
            <w:tcW w:w="2516" w:type="dxa"/>
            <w:vAlign w:val="center"/>
          </w:tcPr>
          <w:p w:rsidR="008E6A8B" w:rsidRPr="00606CC3" w:rsidRDefault="008E6A8B" w:rsidP="008E6A8B">
            <w:pPr>
              <w:rPr>
                <w:rFonts w:ascii="GHEA Grapalat" w:hAnsi="GHEA Grapalat" w:cstheme="minorHAnsi"/>
                <w:color w:val="4BACC6" w:themeColor="accent5"/>
              </w:rPr>
            </w:pPr>
            <w:r w:rsidRPr="008E6A8B">
              <w:rPr>
                <w:rFonts w:ascii="GHEA Grapalat" w:hAnsi="GHEA Grapalat" w:cstheme="minorHAnsi"/>
                <w:b/>
                <w:bCs/>
                <w:color w:val="4BACC6" w:themeColor="accent5"/>
                <w:lang w:val="hy-AM"/>
              </w:rPr>
              <w:t>Опыт работы не менее 5 лет</w:t>
            </w:r>
          </w:p>
          <w:p w:rsidR="008E6A8B" w:rsidRPr="00606CC3" w:rsidRDefault="008E6A8B" w:rsidP="008E6A8B">
            <w:pPr>
              <w:rPr>
                <w:rFonts w:ascii="GHEA Grapalat" w:hAnsi="GHEA Grapalat" w:cstheme="minorHAnsi"/>
                <w:color w:val="4BACC6" w:themeColor="accent5"/>
                <w:lang w:val="hy-AM"/>
              </w:rPr>
            </w:pPr>
          </w:p>
        </w:tc>
        <w:tc>
          <w:tcPr>
            <w:tcW w:w="4577" w:type="dxa"/>
            <w:vMerge w:val="restart"/>
            <w:vAlign w:val="center"/>
          </w:tcPr>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Строительные работы, проводимые по разделу транспортных путей</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(автомагистралей,</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железных дорог и</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аэропортов,</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искусственных</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сооружений:</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мостов,</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тоннелей,</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путепроводов,</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подъемников,</w:t>
            </w:r>
          </w:p>
          <w:p w:rsidR="00947CCF" w:rsidRPr="00947CCF" w:rsidRDefault="00947CCF" w:rsidP="00947CCF">
            <w:pPr>
              <w:autoSpaceDE w:val="0"/>
              <w:autoSpaceDN w:val="0"/>
              <w:adjustRightInd w:val="0"/>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подпорных</w:t>
            </w:r>
          </w:p>
          <w:p w:rsidR="008E6A8B" w:rsidRPr="00606CC3" w:rsidRDefault="00947CCF" w:rsidP="00947CCF">
            <w:pPr>
              <w:rPr>
                <w:rFonts w:ascii="GHEA Grapalat" w:hAnsi="GHEA Grapalat" w:cstheme="minorHAnsi"/>
                <w:i/>
                <w:color w:val="4BACC6" w:themeColor="accent5"/>
                <w:lang w:val="hy-AM"/>
              </w:rPr>
            </w:pPr>
            <w:r w:rsidRPr="00947CCF">
              <w:rPr>
                <w:rFonts w:ascii="GHEA Grapalat" w:hAnsi="GHEA Grapalat" w:cstheme="minorHAnsi"/>
                <w:i/>
                <w:color w:val="4BACC6" w:themeColor="accent5"/>
                <w:lang w:val="hy-AM"/>
              </w:rPr>
              <w:t>стенок и т. д.)</w:t>
            </w:r>
          </w:p>
        </w:tc>
      </w:tr>
      <w:tr w:rsidR="008E6A8B" w:rsidRPr="00606CC3" w:rsidTr="008E6A8B">
        <w:tblPrEx>
          <w:tblLook w:val="01E0" w:firstRow="1" w:lastRow="1" w:firstColumn="1" w:lastColumn="1" w:noHBand="0" w:noVBand="0"/>
        </w:tblPrEx>
        <w:trPr>
          <w:trHeight w:val="838"/>
        </w:trPr>
        <w:tc>
          <w:tcPr>
            <w:tcW w:w="1308" w:type="dxa"/>
            <w:vMerge/>
            <w:vAlign w:val="center"/>
          </w:tcPr>
          <w:p w:rsidR="008E6A8B" w:rsidRPr="00606CC3" w:rsidRDefault="008E6A8B" w:rsidP="008E6A8B">
            <w:pPr>
              <w:ind w:firstLine="567"/>
              <w:jc w:val="center"/>
              <w:rPr>
                <w:rFonts w:ascii="GHEA Grapalat" w:hAnsi="GHEA Grapalat" w:cstheme="minorHAnsi"/>
                <w:b/>
                <w:bCs/>
                <w:color w:val="4BACC6" w:themeColor="accent5"/>
                <w:lang w:val="hy-AM"/>
              </w:rPr>
            </w:pPr>
          </w:p>
        </w:tc>
        <w:tc>
          <w:tcPr>
            <w:tcW w:w="2308" w:type="dxa"/>
            <w:vAlign w:val="center"/>
          </w:tcPr>
          <w:p w:rsidR="00947CCF" w:rsidRPr="00947CCF" w:rsidRDefault="00947CCF" w:rsidP="00947CCF">
            <w:pPr>
              <w:ind w:firstLine="38"/>
              <w:jc w:val="center"/>
              <w:rPr>
                <w:rFonts w:ascii="GHEA Grapalat" w:hAnsi="GHEA Grapalat" w:cstheme="minorHAnsi"/>
                <w:b/>
                <w:bCs/>
                <w:color w:val="4BACC6" w:themeColor="accent5"/>
              </w:rPr>
            </w:pPr>
            <w:r w:rsidRPr="00947CCF">
              <w:rPr>
                <w:rFonts w:ascii="GHEA Grapalat" w:hAnsi="GHEA Grapalat" w:cstheme="minorHAnsi"/>
                <w:b/>
                <w:bCs/>
                <w:color w:val="4BACC6" w:themeColor="accent5"/>
              </w:rPr>
              <w:t>Бригадир /1 специалист/</w:t>
            </w:r>
          </w:p>
          <w:p w:rsidR="008E6A8B" w:rsidRPr="00606CC3" w:rsidRDefault="00947CCF" w:rsidP="00947CCF">
            <w:pPr>
              <w:ind w:firstLine="38"/>
              <w:jc w:val="center"/>
              <w:rPr>
                <w:rFonts w:ascii="GHEA Grapalat" w:hAnsi="GHEA Grapalat" w:cstheme="minorHAnsi"/>
                <w:b/>
                <w:color w:val="4BACC6" w:themeColor="accent5"/>
              </w:rPr>
            </w:pPr>
            <w:r w:rsidRPr="00947CCF">
              <w:rPr>
                <w:rFonts w:ascii="GHEA Grapalat" w:hAnsi="GHEA Grapalat" w:cstheme="minorHAnsi"/>
                <w:b/>
                <w:bCs/>
                <w:color w:val="4BACC6" w:themeColor="accent5"/>
              </w:rPr>
              <w:t>Бартрагун с образованием</w:t>
            </w:r>
          </w:p>
        </w:tc>
        <w:tc>
          <w:tcPr>
            <w:tcW w:w="2516" w:type="dxa"/>
            <w:vAlign w:val="center"/>
          </w:tcPr>
          <w:p w:rsidR="00947CCF" w:rsidRPr="00606CC3" w:rsidRDefault="00947CCF" w:rsidP="00947CCF">
            <w:pPr>
              <w:rPr>
                <w:rFonts w:ascii="GHEA Grapalat" w:hAnsi="GHEA Grapalat" w:cstheme="minorHAnsi"/>
                <w:color w:val="4BACC6" w:themeColor="accent5"/>
              </w:rPr>
            </w:pPr>
            <w:r w:rsidRPr="008E6A8B">
              <w:rPr>
                <w:rFonts w:ascii="GHEA Grapalat" w:hAnsi="GHEA Grapalat" w:cstheme="minorHAnsi"/>
                <w:b/>
                <w:bCs/>
                <w:color w:val="4BACC6" w:themeColor="accent5"/>
                <w:lang w:val="hy-AM"/>
              </w:rPr>
              <w:t>Опыт работы не менее 5 лет</w:t>
            </w:r>
          </w:p>
          <w:p w:rsidR="008E6A8B" w:rsidRPr="00606CC3" w:rsidRDefault="008E6A8B" w:rsidP="008E6A8B">
            <w:pPr>
              <w:rPr>
                <w:rFonts w:ascii="GHEA Grapalat" w:hAnsi="GHEA Grapalat" w:cstheme="minorHAnsi"/>
                <w:b/>
                <w:bCs/>
                <w:color w:val="4BACC6" w:themeColor="accent5"/>
                <w:lang w:val="hy-AM"/>
              </w:rPr>
            </w:pPr>
          </w:p>
        </w:tc>
        <w:tc>
          <w:tcPr>
            <w:tcW w:w="4577" w:type="dxa"/>
            <w:vMerge/>
            <w:vAlign w:val="center"/>
          </w:tcPr>
          <w:p w:rsidR="008E6A8B" w:rsidRPr="00606CC3" w:rsidRDefault="008E6A8B" w:rsidP="008E6A8B">
            <w:pPr>
              <w:autoSpaceDE w:val="0"/>
              <w:autoSpaceDN w:val="0"/>
              <w:adjustRightInd w:val="0"/>
              <w:rPr>
                <w:rFonts w:ascii="GHEA Grapalat" w:hAnsi="GHEA Grapalat" w:cstheme="minorHAnsi"/>
                <w:i/>
                <w:color w:val="4BACC6" w:themeColor="accent5"/>
                <w:lang w:val="hy-AM"/>
              </w:rPr>
            </w:pPr>
          </w:p>
        </w:tc>
      </w:tr>
      <w:tr w:rsidR="008E6A8B" w:rsidRPr="008E6A8B" w:rsidTr="008E6A8B">
        <w:tblPrEx>
          <w:tblLook w:val="01E0" w:firstRow="1" w:lastRow="1" w:firstColumn="1" w:lastColumn="1" w:noHBand="0" w:noVBand="0"/>
        </w:tblPrEx>
        <w:trPr>
          <w:trHeight w:val="701"/>
        </w:trPr>
        <w:tc>
          <w:tcPr>
            <w:tcW w:w="1308" w:type="dxa"/>
            <w:vMerge w:val="restart"/>
            <w:vAlign w:val="center"/>
          </w:tcPr>
          <w:p w:rsidR="008E6A8B" w:rsidRPr="00606CC3" w:rsidRDefault="008E6A8B" w:rsidP="008E6A8B">
            <w:pPr>
              <w:ind w:firstLine="567"/>
              <w:jc w:val="center"/>
              <w:rPr>
                <w:rFonts w:ascii="GHEA Grapalat" w:hAnsi="GHEA Grapalat" w:cstheme="minorHAnsi"/>
                <w:b/>
                <w:bCs/>
                <w:color w:val="4BACC6" w:themeColor="accent5"/>
                <w:lang w:val="hy-AM"/>
              </w:rPr>
            </w:pPr>
            <w:r w:rsidRPr="00606CC3">
              <w:rPr>
                <w:rFonts w:ascii="GHEA Grapalat" w:hAnsi="GHEA Grapalat" w:cstheme="minorHAnsi"/>
                <w:b/>
                <w:bCs/>
                <w:color w:val="4BACC6" w:themeColor="accent5"/>
                <w:lang w:val="hy-AM"/>
              </w:rPr>
              <w:t>2</w:t>
            </w:r>
          </w:p>
        </w:tc>
        <w:tc>
          <w:tcPr>
            <w:tcW w:w="2308" w:type="dxa"/>
            <w:vAlign w:val="center"/>
          </w:tcPr>
          <w:p w:rsidR="00947CCF" w:rsidRPr="00947CCF" w:rsidRDefault="00947CCF" w:rsidP="00947CCF">
            <w:pPr>
              <w:ind w:firstLine="38"/>
              <w:jc w:val="center"/>
              <w:rPr>
                <w:rFonts w:ascii="GHEA Grapalat" w:hAnsi="GHEA Grapalat" w:cstheme="minorHAnsi"/>
                <w:b/>
                <w:bCs/>
                <w:color w:val="4BACC6" w:themeColor="accent5"/>
                <w:lang w:val="hy-AM"/>
              </w:rPr>
            </w:pPr>
            <w:r w:rsidRPr="00947CCF">
              <w:rPr>
                <w:rFonts w:ascii="GHEA Grapalat" w:hAnsi="GHEA Grapalat" w:cstheme="minorHAnsi"/>
                <w:b/>
                <w:bCs/>
                <w:color w:val="4BACC6" w:themeColor="accent5"/>
                <w:lang w:val="hy-AM"/>
              </w:rPr>
              <w:t>Инженер</w:t>
            </w:r>
          </w:p>
          <w:p w:rsidR="00947CCF" w:rsidRPr="00947CCF" w:rsidRDefault="00947CCF" w:rsidP="00947CCF">
            <w:pPr>
              <w:ind w:firstLine="38"/>
              <w:jc w:val="center"/>
              <w:rPr>
                <w:rFonts w:ascii="GHEA Grapalat" w:hAnsi="GHEA Grapalat" w:cstheme="minorHAnsi"/>
                <w:b/>
                <w:bCs/>
                <w:color w:val="4BACC6" w:themeColor="accent5"/>
                <w:lang w:val="hy-AM"/>
              </w:rPr>
            </w:pPr>
            <w:r w:rsidRPr="00947CCF">
              <w:rPr>
                <w:rFonts w:ascii="GHEA Grapalat" w:hAnsi="GHEA Grapalat" w:cstheme="minorHAnsi"/>
                <w:b/>
                <w:bCs/>
                <w:color w:val="4BACC6" w:themeColor="accent5"/>
                <w:lang w:val="hy-AM"/>
              </w:rPr>
              <w:t>-гидротехник</w:t>
            </w:r>
          </w:p>
          <w:p w:rsidR="008E6A8B" w:rsidRPr="00606CC3" w:rsidRDefault="00947CCF" w:rsidP="00947CCF">
            <w:pPr>
              <w:ind w:firstLine="38"/>
              <w:jc w:val="center"/>
              <w:rPr>
                <w:rFonts w:ascii="GHEA Grapalat" w:hAnsi="GHEA Grapalat" w:cstheme="minorHAnsi"/>
                <w:b/>
                <w:bCs/>
                <w:color w:val="4BACC6" w:themeColor="accent5"/>
                <w:lang w:val="hy-AM"/>
              </w:rPr>
            </w:pPr>
            <w:r w:rsidRPr="00947CCF">
              <w:rPr>
                <w:rFonts w:ascii="GHEA Grapalat" w:hAnsi="GHEA Grapalat" w:cstheme="minorHAnsi"/>
                <w:b/>
                <w:bCs/>
                <w:color w:val="4BACC6" w:themeColor="accent5"/>
                <w:lang w:val="hy-AM"/>
              </w:rPr>
              <w:t>/1 специалист/ сертифицирован</w:t>
            </w:r>
          </w:p>
        </w:tc>
        <w:tc>
          <w:tcPr>
            <w:tcW w:w="2516" w:type="dxa"/>
            <w:vAlign w:val="center"/>
          </w:tcPr>
          <w:p w:rsidR="00947CCF" w:rsidRPr="00606CC3" w:rsidRDefault="00947CCF" w:rsidP="00947CCF">
            <w:pPr>
              <w:rPr>
                <w:rFonts w:ascii="GHEA Grapalat" w:hAnsi="GHEA Grapalat" w:cstheme="minorHAnsi"/>
                <w:color w:val="4BACC6" w:themeColor="accent5"/>
              </w:rPr>
            </w:pPr>
            <w:r w:rsidRPr="008E6A8B">
              <w:rPr>
                <w:rFonts w:ascii="GHEA Grapalat" w:hAnsi="GHEA Grapalat" w:cstheme="minorHAnsi"/>
                <w:b/>
                <w:bCs/>
                <w:color w:val="4BACC6" w:themeColor="accent5"/>
                <w:lang w:val="hy-AM"/>
              </w:rPr>
              <w:t>Опыт работы не менее 5 лет</w:t>
            </w:r>
          </w:p>
          <w:p w:rsidR="008E6A8B" w:rsidRPr="00606CC3" w:rsidRDefault="008E6A8B" w:rsidP="008E6A8B">
            <w:pPr>
              <w:jc w:val="center"/>
              <w:rPr>
                <w:rFonts w:ascii="GHEA Grapalat" w:hAnsi="GHEA Grapalat" w:cstheme="minorHAnsi"/>
                <w:b/>
                <w:bCs/>
                <w:color w:val="4BACC6" w:themeColor="accent5"/>
                <w:lang w:val="hy-AM"/>
              </w:rPr>
            </w:pPr>
          </w:p>
        </w:tc>
        <w:tc>
          <w:tcPr>
            <w:tcW w:w="4577" w:type="dxa"/>
            <w:vMerge w:val="restart"/>
            <w:vAlign w:val="center"/>
          </w:tcPr>
          <w:p w:rsidR="008E6A8B" w:rsidRPr="00606CC3" w:rsidRDefault="00947CCF" w:rsidP="008E6A8B">
            <w:pPr>
              <w:rPr>
                <w:rFonts w:ascii="GHEA Grapalat" w:hAnsi="GHEA Grapalat" w:cstheme="minorHAnsi"/>
                <w:i/>
                <w:color w:val="4BACC6" w:themeColor="accent5"/>
                <w:lang w:val="hy-AM"/>
              </w:rPr>
            </w:pPr>
            <w:r w:rsidRPr="00947CCF">
              <w:rPr>
                <w:rFonts w:ascii="GHEA Grapalat" w:hAnsi="GHEA Grapalat" w:cstheme="minorHAnsi"/>
                <w:b/>
                <w:i/>
                <w:iCs/>
                <w:color w:val="4BACC6" w:themeColor="accent5"/>
                <w:shd w:val="clear" w:color="auto" w:fill="FFFFFF"/>
                <w:lang w:val="hy-AM"/>
              </w:rPr>
              <w:t>Строительные работы по строительству или реконструкции систем водоснабжения и водоотведения (внутренние и наружные сети водоснабжения и водоотведения, гидромелиорация)</w:t>
            </w:r>
          </w:p>
        </w:tc>
      </w:tr>
      <w:tr w:rsidR="008E6A8B" w:rsidRPr="008E6A8B" w:rsidTr="008E6A8B">
        <w:tblPrEx>
          <w:tblLook w:val="01E0" w:firstRow="1" w:lastRow="1" w:firstColumn="1" w:lastColumn="1" w:noHBand="0" w:noVBand="0"/>
        </w:tblPrEx>
        <w:trPr>
          <w:trHeight w:val="850"/>
        </w:trPr>
        <w:tc>
          <w:tcPr>
            <w:tcW w:w="1308" w:type="dxa"/>
            <w:vMerge/>
            <w:vAlign w:val="center"/>
          </w:tcPr>
          <w:p w:rsidR="008E6A8B" w:rsidRPr="00606CC3" w:rsidRDefault="008E6A8B" w:rsidP="008E6A8B">
            <w:pPr>
              <w:ind w:firstLine="567"/>
              <w:jc w:val="center"/>
              <w:rPr>
                <w:rFonts w:ascii="GHEA Grapalat" w:hAnsi="GHEA Grapalat" w:cstheme="minorHAnsi"/>
                <w:b/>
                <w:bCs/>
                <w:color w:val="4BACC6" w:themeColor="accent5"/>
                <w:lang w:val="hy-AM"/>
              </w:rPr>
            </w:pPr>
          </w:p>
        </w:tc>
        <w:tc>
          <w:tcPr>
            <w:tcW w:w="2308" w:type="dxa"/>
            <w:vAlign w:val="center"/>
          </w:tcPr>
          <w:p w:rsidR="008E6A8B" w:rsidRPr="00606CC3" w:rsidRDefault="008E6A8B" w:rsidP="008E6A8B">
            <w:pPr>
              <w:autoSpaceDE w:val="0"/>
              <w:autoSpaceDN w:val="0"/>
              <w:adjustRightInd w:val="0"/>
              <w:jc w:val="center"/>
              <w:rPr>
                <w:rFonts w:ascii="GHEA Grapalat" w:hAnsi="GHEA Grapalat" w:cstheme="minorHAnsi"/>
                <w:b/>
                <w:color w:val="4BACC6" w:themeColor="accent5"/>
                <w:lang w:val="hy-AM"/>
              </w:rPr>
            </w:pPr>
          </w:p>
        </w:tc>
        <w:tc>
          <w:tcPr>
            <w:tcW w:w="2516" w:type="dxa"/>
            <w:vAlign w:val="center"/>
          </w:tcPr>
          <w:p w:rsidR="008E6A8B" w:rsidRPr="00606CC3" w:rsidRDefault="008E6A8B" w:rsidP="008E6A8B">
            <w:pPr>
              <w:jc w:val="center"/>
              <w:rPr>
                <w:rFonts w:ascii="GHEA Grapalat" w:hAnsi="GHEA Grapalat" w:cstheme="minorHAnsi"/>
                <w:b/>
                <w:bCs/>
                <w:color w:val="4BACC6" w:themeColor="accent5"/>
                <w:lang w:val="hy-AM"/>
              </w:rPr>
            </w:pPr>
          </w:p>
        </w:tc>
        <w:tc>
          <w:tcPr>
            <w:tcW w:w="4577" w:type="dxa"/>
            <w:vMerge/>
            <w:vAlign w:val="center"/>
          </w:tcPr>
          <w:p w:rsidR="008E6A8B" w:rsidRPr="00606CC3" w:rsidRDefault="008E6A8B" w:rsidP="008E6A8B">
            <w:pPr>
              <w:autoSpaceDE w:val="0"/>
              <w:autoSpaceDN w:val="0"/>
              <w:adjustRightInd w:val="0"/>
              <w:rPr>
                <w:rFonts w:ascii="GHEA Grapalat" w:hAnsi="GHEA Grapalat" w:cstheme="minorHAnsi"/>
                <w:i/>
                <w:color w:val="4BACC6" w:themeColor="accent5"/>
                <w:lang w:val="hy-AM"/>
              </w:rPr>
            </w:pPr>
          </w:p>
        </w:tc>
      </w:tr>
      <w:tr w:rsidR="008E6A8B" w:rsidRPr="008E6A8B" w:rsidTr="008E6A8B">
        <w:tblPrEx>
          <w:tblLook w:val="01E0" w:firstRow="1" w:lastRow="1" w:firstColumn="1" w:lastColumn="1" w:noHBand="0" w:noVBand="0"/>
        </w:tblPrEx>
        <w:trPr>
          <w:trHeight w:val="566"/>
        </w:trPr>
        <w:tc>
          <w:tcPr>
            <w:tcW w:w="10709" w:type="dxa"/>
            <w:gridSpan w:val="4"/>
            <w:vAlign w:val="center"/>
          </w:tcPr>
          <w:p w:rsidR="008E6A8B" w:rsidRPr="00606CC3" w:rsidRDefault="00947CCF" w:rsidP="008E6A8B">
            <w:pPr>
              <w:spacing w:line="276" w:lineRule="auto"/>
              <w:ind w:firstLine="540"/>
              <w:jc w:val="both"/>
              <w:rPr>
                <w:rFonts w:ascii="GHEA Grapalat" w:hAnsi="GHEA Grapalat" w:cstheme="minorHAnsi"/>
                <w:b/>
                <w:bCs/>
                <w:color w:val="4BACC6" w:themeColor="accent5"/>
                <w:lang w:val="hy-AM"/>
              </w:rPr>
            </w:pPr>
            <w:r w:rsidRPr="00947CCF">
              <w:rPr>
                <w:rFonts w:ascii="GHEA Grapalat" w:hAnsi="GHEA Grapalat" w:cstheme="minorHAnsi"/>
                <w:color w:val="4BACC6" w:themeColor="accent5"/>
                <w:lang w:val="hy-AM"/>
              </w:rPr>
              <w:t>К заявлению прилагаются: письменное согласие специалистов, входящих в состав привлекаемой организации, на привлечение к выполняемой работе, а также копии паспортов специалистов и документов, подтверждающих их квалификацию (диплом, сертификат, аттестат и т.п.),</w:t>
            </w:r>
          </w:p>
        </w:tc>
      </w:tr>
    </w:tbl>
    <w:p w:rsidR="008E6A8B" w:rsidRPr="001D29D9" w:rsidRDefault="008E6A8B" w:rsidP="008E6A8B">
      <w:pPr>
        <w:ind w:firstLine="567"/>
        <w:jc w:val="both"/>
        <w:rPr>
          <w:rFonts w:asciiTheme="minorHAnsi" w:hAnsiTheme="minorHAnsi" w:cstheme="minorHAnsi"/>
          <w:b/>
          <w:i/>
          <w:color w:val="00B050"/>
          <w:sz w:val="20"/>
          <w:szCs w:val="20"/>
          <w:lang w:val="hy-AM"/>
        </w:rPr>
      </w:pPr>
    </w:p>
    <w:p w:rsidR="00544B05" w:rsidRPr="002D3491" w:rsidRDefault="002D3491" w:rsidP="002D3491">
      <w:pPr>
        <w:ind w:firstLine="567"/>
        <w:jc w:val="both"/>
        <w:rPr>
          <w:rFonts w:ascii="GHEA Grapalat" w:hAnsi="GHEA Grapalat"/>
          <w:color w:val="000000"/>
          <w:lang w:val="af-ZA"/>
        </w:rPr>
      </w:pPr>
      <w:r w:rsidRPr="001C1522">
        <w:rPr>
          <w:rFonts w:ascii="GHEA Grapalat" w:hAnsi="GHEA Grapalat" w:cstheme="minorHAnsi"/>
          <w:b/>
          <w:i/>
          <w:color w:val="0000FF"/>
          <w:lang w:val="hy-AM"/>
        </w:rPr>
        <w:br w:type="textWrapping" w:clear="all"/>
      </w:r>
      <w:r w:rsidRPr="002D3491">
        <w:rPr>
          <w:rFonts w:ascii="GHEA Grapalat" w:hAnsi="GHEA Grapalat" w:cstheme="minorHAnsi"/>
          <w:b/>
          <w:i/>
          <w:color w:val="0000FF"/>
          <w:lang w:val="af-ZA"/>
        </w:rPr>
        <w:t>Квалификация участника по данному критерию оценивается как удовлетворительная, если последний соответствует условиям и требованиям, изложенным в настоящем подпункте. Заявки, оцененные как неудовлетворительные, отклоняются.</w:t>
      </w:r>
    </w:p>
    <w:p w:rsidR="004272E3" w:rsidRPr="009044F1" w:rsidRDefault="00096865" w:rsidP="00D15F98">
      <w:pPr>
        <w:widowControl w:val="0"/>
        <w:tabs>
          <w:tab w:val="left" w:pos="1134"/>
        </w:tabs>
        <w:spacing w:after="160"/>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w:t>
      </w:r>
      <w:r w:rsidRPr="009044F1">
        <w:rPr>
          <w:rFonts w:ascii="GHEA Grapalat" w:hAnsi="GHEA Grapalat"/>
          <w:sz w:val="24"/>
          <w:szCs w:val="24"/>
        </w:rPr>
        <w:lastRenderedPageBreak/>
        <w:t>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5"/>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w:t>
      </w:r>
      <w:r w:rsidRPr="009044F1">
        <w:rPr>
          <w:rFonts w:ascii="GHEA Grapalat" w:hAnsi="GHEA Grapalat"/>
        </w:rPr>
        <w:lastRenderedPageBreak/>
        <w:t>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6"/>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15125B" w:rsidRPr="008450D2">
        <w:rPr>
          <w:rFonts w:ascii="GHEA Grapalat" w:hAnsi="GHEA Grapalat"/>
          <w:i/>
          <w:sz w:val="24"/>
          <w:szCs w:val="24"/>
        </w:rPr>
        <w:t xml:space="preserve">РА, Ширакский область, село Амасия, улица 26, здание </w:t>
      </w:r>
      <w:r w:rsidR="0015125B">
        <w:rPr>
          <w:rFonts w:ascii="GHEA Grapalat" w:hAnsi="GHEA Grapalat"/>
          <w:i/>
          <w:sz w:val="24"/>
          <w:szCs w:val="24"/>
        </w:rPr>
        <w:t>19</w:t>
      </w:r>
      <w:r w:rsidR="0015125B" w:rsidRPr="00AC4996">
        <w:rPr>
          <w:rFonts w:ascii="GHEA Grapalat" w:hAnsi="GHEA Grapalat"/>
          <w:i/>
          <w:sz w:val="24"/>
          <w:szCs w:val="24"/>
        </w:rPr>
        <w:t xml:space="preserve"> </w:t>
      </w:r>
      <w:r>
        <w:rPr>
          <w:rFonts w:ascii="GHEA Grapalat" w:hAnsi="GHEA Grapalat"/>
          <w:sz w:val="24"/>
          <w:szCs w:val="24"/>
        </w:rPr>
        <w:t xml:space="preserve"> не позднее, чем </w:t>
      </w:r>
      <w:r w:rsidR="0039240E">
        <w:rPr>
          <w:rFonts w:ascii="GHEA Grapalat" w:hAnsi="GHEA Grapalat"/>
          <w:sz w:val="24"/>
          <w:szCs w:val="24"/>
        </w:rPr>
        <w:t xml:space="preserve">11-00 часов 40 </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39240E">
        <w:rPr>
          <w:rFonts w:ascii="GHEA Grapalat" w:hAnsi="GHEA Grapalat"/>
        </w:rPr>
        <w:t xml:space="preserve"> </w:t>
      </w:r>
      <w:r w:rsidR="0039240E" w:rsidRPr="0039240E">
        <w:rPr>
          <w:rFonts w:ascii="GHEA Grapalat" w:hAnsi="GHEA Grapalat"/>
          <w:sz w:val="24"/>
          <w:szCs w:val="24"/>
        </w:rPr>
        <w:t>Артенран Карине</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7"/>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lastRenderedPageBreak/>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af6"/>
          <w:rFonts w:ascii="GHEA Grapalat" w:hAnsi="GHEA Grapalat"/>
          <w:sz w:val="24"/>
          <w:szCs w:val="24"/>
          <w:lang w:val="ru-RU"/>
        </w:rPr>
        <w:footnoteReference w:customMarkFollows="1" w:id="8"/>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w:t>
      </w:r>
      <w:r w:rsidRPr="009044F1">
        <w:rPr>
          <w:rFonts w:ascii="GHEA Grapalat" w:hAnsi="GHEA Grapalat"/>
        </w:rPr>
        <w:lastRenderedPageBreak/>
        <w:t>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 xml:space="preserve">налог на добавленную </w:t>
      </w:r>
      <w:r w:rsidR="00260739" w:rsidRPr="00147FD7">
        <w:rPr>
          <w:rFonts w:ascii="GHEA Grapalat" w:hAnsi="GHEA Grapalat"/>
          <w:sz w:val="24"/>
          <w:szCs w:val="24"/>
        </w:rPr>
        <w:lastRenderedPageBreak/>
        <w:t>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546454" w:rsidRDefault="001578D4" w:rsidP="000E7716">
      <w:pPr>
        <w:widowControl w:val="0"/>
        <w:spacing w:after="16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 xml:space="preserve">При наличии обжалования обеспечение заявки подлежит возврату в течение пяти рабочих дней, следующих за днем вступления </w:t>
      </w:r>
      <w:r w:rsidR="00A94FA9">
        <w:rPr>
          <w:rFonts w:ascii="GHEA Grapalat" w:hAnsi="GHEA Grapalat"/>
        </w:rPr>
        <w:lastRenderedPageBreak/>
        <w:t>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af6"/>
        </w:rPr>
        <w:footnoteReference w:customMarkFollows="1" w:id="9"/>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lastRenderedPageBreak/>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985643">
        <w:rPr>
          <w:rFonts w:ascii="GHEA Grapalat" w:hAnsi="GHEA Grapalat"/>
          <w:sz w:val="24"/>
          <w:szCs w:val="24"/>
        </w:rPr>
        <w:t xml:space="preserve">на 40-ый день в 15-00 </w:t>
      </w:r>
      <w:r w:rsidR="000E21F2" w:rsidRPr="009F3DC7">
        <w:rPr>
          <w:rFonts w:ascii="GHEA Grapalat" w:hAnsi="GHEA Grapalat"/>
          <w:sz w:val="24"/>
          <w:szCs w:val="24"/>
        </w:rPr>
        <w:t>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w:t>
      </w:r>
      <w:r w:rsidRPr="009044F1">
        <w:rPr>
          <w:rFonts w:ascii="GHEA Grapalat" w:hAnsi="GHEA Grapalat"/>
        </w:rPr>
        <w:lastRenderedPageBreak/>
        <w:t>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985643"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00985643">
        <w:rPr>
          <w:rFonts w:ascii="GHEA Grapalat" w:hAnsi="GHEA Grapalat"/>
          <w:i w:val="0"/>
          <w:sz w:val="24"/>
          <w:szCs w:val="24"/>
        </w:rPr>
        <w:t>курсу</w:t>
      </w:r>
      <w:r w:rsidR="00985643" w:rsidRPr="00985643">
        <w:t xml:space="preserve"> </w:t>
      </w:r>
      <w:r w:rsidR="00985643">
        <w:rPr>
          <w:rFonts w:ascii="GHEA Grapalat" w:hAnsi="GHEA Grapalat"/>
          <w:i w:val="0"/>
          <w:sz w:val="24"/>
          <w:szCs w:val="24"/>
        </w:rPr>
        <w:t>պ</w:t>
      </w:r>
      <w:r w:rsidR="00985643" w:rsidRPr="00985643">
        <w:rPr>
          <w:rFonts w:ascii="GHEA Grapalat" w:hAnsi="GHEA Grapalat"/>
          <w:i w:val="0"/>
          <w:sz w:val="24"/>
          <w:szCs w:val="24"/>
        </w:rPr>
        <w:t>о курсу ЦБ на данный день.</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1 статьи 37 Закона </w:t>
      </w:r>
      <w:r w:rsidR="00802408" w:rsidRPr="00CA3860">
        <w:rPr>
          <w:rFonts w:ascii="GHEA Grapalat" w:hAnsi="GHEA Grapalat"/>
          <w:sz w:val="24"/>
          <w:szCs w:val="24"/>
        </w:rPr>
        <w:lastRenderedPageBreak/>
        <w:t>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 xml:space="preserve">Член или секретарь комиссии не может участвовать в работе комиссии, </w:t>
      </w:r>
      <w:r w:rsidR="0005196C" w:rsidRPr="00CE18BF">
        <w:rPr>
          <w:rFonts w:ascii="GHEA Grapalat" w:hAnsi="GHEA Grapalat"/>
          <w:sz w:val="24"/>
          <w:szCs w:val="24"/>
        </w:rPr>
        <w:lastRenderedPageBreak/>
        <w:t>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w:t>
      </w:r>
      <w:r w:rsidR="00875295" w:rsidRPr="00110330">
        <w:rPr>
          <w:rFonts w:ascii="GHEA Grapalat" w:hAnsi="GHEA Grapalat"/>
        </w:rPr>
        <w:lastRenderedPageBreak/>
        <w:t>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aff3"/>
        <w:widowControl w:val="0"/>
        <w:numPr>
          <w:ilvl w:val="0"/>
          <w:numId w:val="34"/>
        </w:numPr>
        <w:ind w:left="0" w:firstLine="284"/>
        <w:contextualSpacing/>
        <w:jc w:val="both"/>
        <w:rPr>
          <w:ins w:id="2"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904B1C" w:rsidRPr="00EB2758">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3"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af6"/>
          <w:rFonts w:ascii="GHEA Grapalat" w:hAnsi="GHEA Grapalat"/>
        </w:rPr>
        <w:footnoteReference w:customMarkFollows="1" w:id="11"/>
        <w:t>12</w:t>
      </w:r>
      <w:r w:rsidR="00A6609C" w:rsidRPr="0027573B">
        <w:rPr>
          <w:rFonts w:ascii="GHEA Grapalat" w:hAnsi="GHEA Grapalat"/>
        </w:rPr>
        <w:t xml:space="preserve"> </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2"/>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w:t>
      </w:r>
      <w:r w:rsidR="005F3820" w:rsidRPr="001775FE">
        <w:rPr>
          <w:rFonts w:ascii="GHEA Grapalat" w:hAnsi="GHEA Grapalat"/>
        </w:rPr>
        <w:lastRenderedPageBreak/>
        <w:t xml:space="preserve">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lastRenderedPageBreak/>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6"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Армения, </w:t>
      </w:r>
      <w:r w:rsidRPr="00D57ABB">
        <w:rPr>
          <w:rFonts w:ascii="GHEA Grapalat" w:hAnsi="GHEA Grapalat"/>
        </w:rPr>
        <w:lastRenderedPageBreak/>
        <w:t>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7" w:author="Vardan" w:date="2020-06-03T18:32:00Z">
        <w:r w:rsidR="002C0665" w:rsidDel="00C14716">
          <w:rPr>
            <w:rFonts w:ascii="GHEA Grapalat" w:hAnsi="GHEA Grapalat"/>
          </w:rPr>
          <w:delText>,</w:delText>
        </w:r>
      </w:del>
      <w:ins w:id="8"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lastRenderedPageBreak/>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af6"/>
          <w:rFonts w:ascii="GHEA Grapalat" w:hAnsi="GHEA Grapalat"/>
        </w:rPr>
        <w:footnoteReference w:customMarkFollows="1" w:id="16"/>
        <w:t>17</w:t>
      </w:r>
      <w:r w:rsidR="00F27A50" w:rsidRPr="00A56AF7">
        <w:rPr>
          <w:rFonts w:ascii="GHEA Grapalat" w:hAnsi="GHEA Grapalat"/>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9" w:author="Inesa Kocharyan" w:date="2024-02-12T14:54:00Z"/>
          <w:rFonts w:ascii="GHEA Grapalat" w:hAnsi="GHEA Grapalat"/>
          <w:b/>
        </w:rPr>
      </w:pPr>
      <w:ins w:id="10" w:author="Inesa Kocharyan" w:date="2024-02-12T14:54:00Z">
        <w:r>
          <w:rPr>
            <w:rFonts w:ascii="GHEA Grapalat" w:hAnsi="GHEA Grapalat"/>
            <w:b/>
          </w:rPr>
          <w:lastRenderedPageBreak/>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39240E" w:rsidRPr="00D02020" w:rsidRDefault="00B2572B" w:rsidP="0039240E">
      <w:pPr>
        <w:pStyle w:val="a3"/>
        <w:widowControl w:val="0"/>
        <w:spacing w:after="160" w:line="240" w:lineRule="auto"/>
        <w:ind w:firstLine="0"/>
        <w:jc w:val="center"/>
        <w:rPr>
          <w:rFonts w:ascii="GHEA Grapalat" w:hAnsi="GHEA Grapalat"/>
          <w:i w:val="0"/>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D02020">
        <w:rPr>
          <w:rFonts w:ascii="GHEA Grapalat" w:hAnsi="GHEA Grapalat"/>
          <w:i w:val="0"/>
          <w:sz w:val="24"/>
          <w:szCs w:val="24"/>
        </w:rPr>
        <w:t>11</w:t>
      </w:r>
    </w:p>
    <w:p w:rsidR="00B2572B" w:rsidRPr="00374F4A" w:rsidRDefault="00B2572B" w:rsidP="0039240E">
      <w:pPr>
        <w:pStyle w:val="31"/>
        <w:widowControl w:val="0"/>
        <w:spacing w:after="160" w:line="240" w:lineRule="auto"/>
        <w:jc w:val="right"/>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9240E" w:rsidRPr="00F44F6C" w:rsidRDefault="00374F4A" w:rsidP="0039240E">
      <w:pPr>
        <w:pStyle w:val="a3"/>
        <w:widowControl w:val="0"/>
        <w:spacing w:after="160" w:line="240" w:lineRule="auto"/>
        <w:ind w:firstLine="0"/>
        <w:jc w:val="center"/>
        <w:rPr>
          <w:rFonts w:ascii="GHEA Grapalat" w:hAnsi="GHEA Grapalat"/>
          <w:i w:val="0"/>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F44F6C">
        <w:rPr>
          <w:rFonts w:ascii="GHEA Grapalat" w:hAnsi="GHEA Grapalat"/>
          <w:i w:val="0"/>
          <w:sz w:val="24"/>
          <w:szCs w:val="24"/>
        </w:rPr>
        <w:t>11</w:t>
      </w:r>
    </w:p>
    <w:p w:rsidR="00374F4A" w:rsidRPr="00C4157A" w:rsidRDefault="00374F4A" w:rsidP="0039240E">
      <w:pPr>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39240E" w:rsidRPr="00D02020" w:rsidRDefault="00E1773C" w:rsidP="0039240E">
      <w:pPr>
        <w:pStyle w:val="a3"/>
        <w:widowControl w:val="0"/>
        <w:spacing w:after="160" w:line="240" w:lineRule="auto"/>
        <w:ind w:firstLine="0"/>
        <w:jc w:val="center"/>
        <w:rPr>
          <w:rFonts w:ascii="GHEA Grapalat" w:hAnsi="GHEA Grapalat"/>
          <w:i w:val="0"/>
          <w:sz w:val="24"/>
          <w:szCs w:val="24"/>
        </w:rPr>
      </w:pPr>
      <w:r w:rsidRPr="00AD67F0">
        <w:rPr>
          <w:rFonts w:ascii="GHEA Grapalat" w:hAnsi="GHEA Grapalat"/>
          <w:lang w:val="hy-AM"/>
        </w:rPr>
        <w:t>лица</w:t>
      </w:r>
      <w:r w:rsidRPr="00AD67F0">
        <w:rPr>
          <w:rFonts w:ascii="GHEA Grapalat" w:hAnsi="GHEA Grapalat" w:cs="Arial"/>
          <w:lang w:val="es-ES"/>
        </w:rPr>
        <w:t xml:space="preserve"> </w:t>
      </w:r>
      <w:r w:rsidRPr="00AD67F0">
        <w:rPr>
          <w:rFonts w:ascii="GHEA Grapalat" w:hAnsi="GHEA Grapalat" w:cs="Arial"/>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D02020">
        <w:rPr>
          <w:rFonts w:ascii="GHEA Grapalat" w:hAnsi="GHEA Grapalat"/>
          <w:i w:val="0"/>
          <w:sz w:val="24"/>
          <w:szCs w:val="24"/>
        </w:rPr>
        <w:t>11</w:t>
      </w:r>
    </w:p>
    <w:p w:rsidR="00E1773C" w:rsidRPr="00AD67F0" w:rsidRDefault="00E1773C" w:rsidP="00E1773C">
      <w:pPr>
        <w:rPr>
          <w:rFonts w:ascii="GHEA Grapalat" w:hAnsi="GHEA Grapalat" w:cs="Sylfaen"/>
          <w:sz w:val="20"/>
          <w:lang w:val="hy-AM"/>
        </w:rPr>
      </w:pPr>
      <w:r w:rsidRPr="00D142B3">
        <w:rPr>
          <w:rFonts w:ascii="GHEA Grapalat" w:hAnsi="GHEA Grapalat"/>
          <w:color w:val="000000" w:themeColor="text1"/>
        </w:rPr>
        <w:lastRenderedPageBreak/>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39240E" w:rsidRPr="00D02020" w:rsidRDefault="006B3E56" w:rsidP="0039240E">
      <w:pPr>
        <w:pStyle w:val="a3"/>
        <w:widowControl w:val="0"/>
        <w:spacing w:after="160" w:line="240" w:lineRule="auto"/>
        <w:ind w:firstLine="0"/>
        <w:jc w:val="center"/>
        <w:rPr>
          <w:rFonts w:ascii="GHEA Grapalat" w:hAnsi="GHEA Grapalat"/>
          <w:i w:val="0"/>
          <w:sz w:val="24"/>
          <w:szCs w:val="24"/>
        </w:rPr>
      </w:pPr>
      <w:r w:rsidRPr="0039240E">
        <w:rPr>
          <w:rFonts w:ascii="GHEA Grapalat" w:hAnsi="GHEA Grapalat"/>
        </w:rPr>
        <w:t xml:space="preserve">в рамках участия в </w:t>
      </w:r>
      <w:r w:rsidR="00305944" w:rsidRPr="0039240E">
        <w:rPr>
          <w:rFonts w:ascii="GHEA Grapalat" w:hAnsi="GHEA Grapalat"/>
        </w:rPr>
        <w:t xml:space="preserve">открытом конкурсе </w:t>
      </w:r>
      <w:r w:rsidRPr="0039240E">
        <w:rPr>
          <w:rFonts w:ascii="GHEA Grapalat" w:hAnsi="GHEA Grapalat"/>
        </w:rPr>
        <w:t xml:space="preserve">под кодом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D02020">
        <w:rPr>
          <w:rFonts w:ascii="GHEA Grapalat" w:hAnsi="GHEA Grapalat"/>
          <w:i w:val="0"/>
          <w:sz w:val="24"/>
          <w:szCs w:val="24"/>
        </w:rPr>
        <w:t>11</w:t>
      </w:r>
    </w:p>
    <w:p w:rsidR="006B3E56" w:rsidRPr="0039240E" w:rsidRDefault="006B3E56" w:rsidP="008E6A8B">
      <w:pPr>
        <w:pStyle w:val="aff3"/>
        <w:widowControl w:val="0"/>
        <w:numPr>
          <w:ilvl w:val="0"/>
          <w:numId w:val="22"/>
        </w:numPr>
        <w:tabs>
          <w:tab w:val="left" w:pos="567"/>
        </w:tabs>
        <w:spacing w:after="160"/>
        <w:jc w:val="both"/>
        <w:rPr>
          <w:rFonts w:ascii="GHEA Grapalat" w:hAnsi="GHEA Grapalat"/>
        </w:rPr>
      </w:pPr>
      <w:r w:rsidRPr="0039240E">
        <w:rPr>
          <w:rFonts w:ascii="GHEA Grapalat" w:hAnsi="GHEA Grapalat"/>
        </w:rPr>
        <w:t>не допускал и (или) не допустит</w:t>
      </w:r>
      <w:r w:rsidR="00637246" w:rsidRPr="0039240E">
        <w:rPr>
          <w:rFonts w:ascii="GHEA Grapalat" w:hAnsi="GHEA Grapalat"/>
        </w:rPr>
        <w:t xml:space="preserve"> недобросовестной конкуренции,</w:t>
      </w:r>
      <w:r w:rsidRPr="0039240E">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7"/>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1" w:author="Inesa Kocharyan" w:date="2024-02-09T17:00:00Z"/>
          <w:rFonts w:ascii="GHEA Grapalat" w:hAnsi="GHEA Grapalat"/>
        </w:rPr>
      </w:pPr>
    </w:p>
    <w:p w:rsidR="00923711" w:rsidDel="00DB151B" w:rsidRDefault="00923711">
      <w:pPr>
        <w:rPr>
          <w:del w:id="12" w:author="Inesa Kocharyan" w:date="2024-02-09T17:00:00Z"/>
          <w:rFonts w:ascii="GHEA Grapalat" w:hAnsi="GHEA Grapalat"/>
        </w:rPr>
      </w:pPr>
    </w:p>
    <w:p w:rsidR="00110534" w:rsidRDefault="00F36AD3" w:rsidP="00B46D58">
      <w:pPr>
        <w:jc w:val="both"/>
        <w:rPr>
          <w:rFonts w:ascii="GHEA Grapalat" w:hAnsi="GHEA Grapalat"/>
        </w:rPr>
      </w:pPr>
      <w:del w:id="13"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8"/>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39240E" w:rsidRPr="00D02020" w:rsidRDefault="00D043C1" w:rsidP="0039240E">
      <w:pPr>
        <w:pStyle w:val="a3"/>
        <w:widowControl w:val="0"/>
        <w:spacing w:after="160" w:line="240" w:lineRule="auto"/>
        <w:ind w:firstLine="0"/>
        <w:jc w:val="center"/>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D02020" w:rsidRPr="00D02020">
        <w:rPr>
          <w:rFonts w:ascii="GHEA Grapalat" w:hAnsi="GHEA Grapalat"/>
          <w:i w:val="0"/>
          <w:sz w:val="24"/>
          <w:szCs w:val="24"/>
        </w:rPr>
        <w:t>11</w:t>
      </w:r>
    </w:p>
    <w:p w:rsidR="00D043C1" w:rsidRPr="009044F1" w:rsidRDefault="00D043C1" w:rsidP="00D043C1">
      <w:pPr>
        <w:pStyle w:val="31"/>
        <w:widowControl w:val="0"/>
        <w:spacing w:after="160" w:line="240" w:lineRule="auto"/>
        <w:jc w:val="right"/>
        <w:rPr>
          <w:rFonts w:ascii="GHEA Grapalat" w:hAnsi="GHEA Grapalat" w:cs="Arial"/>
          <w:b/>
          <w:sz w:val="24"/>
          <w:szCs w:val="24"/>
        </w:rPr>
      </w:pP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4"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w:t>
      </w:r>
      <w:r>
        <w:rPr>
          <w:rFonts w:ascii="GHEA Grapalat" w:hAnsi="GHEA Grapalat"/>
        </w:rPr>
        <w:t>AShDzB</w:t>
      </w:r>
      <w:r w:rsidRPr="009044F1">
        <w:rPr>
          <w:rFonts w:ascii="GHEA Grapalat" w:hAnsi="GHEA Grapalat"/>
        </w:rPr>
        <w:t>---/---</w:t>
      </w:r>
      <w:r>
        <w:rPr>
          <w:rFonts w:ascii="GHEA Grapalat" w:hAnsi="GHEA Grapalat"/>
        </w:rPr>
        <w:t>"</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39240E" w:rsidRPr="001756C0" w:rsidRDefault="00220899" w:rsidP="00BD7D80">
      <w:pPr>
        <w:pStyle w:val="a3"/>
        <w:widowControl w:val="0"/>
        <w:spacing w:after="160" w:line="240" w:lineRule="auto"/>
        <w:ind w:left="4248" w:firstLine="708"/>
        <w:jc w:val="center"/>
        <w:rPr>
          <w:rFonts w:ascii="GHEA Grapalat" w:hAnsi="GHEA Grapalat"/>
          <w:i w:val="0"/>
          <w:sz w:val="24"/>
          <w:szCs w:val="24"/>
        </w:rPr>
      </w:pPr>
      <w:r w:rsidRPr="009044F1">
        <w:rPr>
          <w:rFonts w:ascii="GHEA Grapalat" w:hAnsi="GHEA Grapalat"/>
          <w:b/>
          <w:sz w:val="24"/>
          <w:szCs w:val="24"/>
        </w:rPr>
        <w:t xml:space="preserve">под кодом </w:t>
      </w:r>
      <w:r w:rsidR="0039240E" w:rsidRPr="008450D2">
        <w:rPr>
          <w:rFonts w:ascii="GHEA Grapalat" w:hAnsi="GHEA Grapalat"/>
          <w:i w:val="0"/>
          <w:sz w:val="24"/>
          <w:szCs w:val="24"/>
        </w:rPr>
        <w:t>SХMAH-GHASХDЗB</w:t>
      </w:r>
      <w:r w:rsidR="0039240E">
        <w:rPr>
          <w:rFonts w:ascii="GHEA Grapalat" w:hAnsi="GHEA Grapalat"/>
          <w:i w:val="0"/>
          <w:sz w:val="24"/>
          <w:szCs w:val="24"/>
          <w:lang w:val="hy-AM"/>
        </w:rPr>
        <w:t>-2</w:t>
      </w:r>
      <w:r w:rsidR="0039240E" w:rsidRPr="00A61357">
        <w:rPr>
          <w:rFonts w:ascii="GHEA Grapalat" w:hAnsi="GHEA Grapalat"/>
          <w:i w:val="0"/>
          <w:sz w:val="24"/>
          <w:szCs w:val="24"/>
        </w:rPr>
        <w:t>5</w:t>
      </w:r>
      <w:r w:rsidR="0039240E">
        <w:rPr>
          <w:rFonts w:ascii="GHEA Grapalat" w:hAnsi="GHEA Grapalat"/>
          <w:i w:val="0"/>
          <w:sz w:val="24"/>
          <w:szCs w:val="24"/>
          <w:lang w:val="hy-AM"/>
        </w:rPr>
        <w:t>/</w:t>
      </w:r>
      <w:r w:rsidR="00F44F6C" w:rsidRPr="001756C0">
        <w:rPr>
          <w:rFonts w:ascii="GHEA Grapalat" w:hAnsi="GHEA Grapalat"/>
          <w:i w:val="0"/>
          <w:sz w:val="24"/>
          <w:szCs w:val="24"/>
        </w:rPr>
        <w:t>11</w:t>
      </w:r>
    </w:p>
    <w:p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4069F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4069F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4069F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4069F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4069F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4069F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4069F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4069FB"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4069F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4069FB"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4069F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4069F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w:t>
      </w:r>
      <w:r w:rsidRPr="00092E73">
        <w:rPr>
          <w:rFonts w:ascii="GHEA Grapalat" w:hAnsi="GHEA Grapalat"/>
        </w:rPr>
        <w:lastRenderedPageBreak/>
        <w:t>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w:t>
      </w:r>
      <w:r w:rsidRPr="00092E73">
        <w:rPr>
          <w:rFonts w:ascii="GHEA Grapalat" w:hAnsi="GHEA Grapalat"/>
        </w:rPr>
        <w:lastRenderedPageBreak/>
        <w:t>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92E73">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lastRenderedPageBreak/>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D7D80" w:rsidRPr="00D02020" w:rsidRDefault="00B2572B" w:rsidP="00BD7D80">
      <w:pPr>
        <w:pStyle w:val="a3"/>
        <w:widowControl w:val="0"/>
        <w:spacing w:after="160" w:line="240" w:lineRule="auto"/>
        <w:ind w:firstLine="0"/>
        <w:jc w:val="center"/>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B2572B" w:rsidRPr="009044F1" w:rsidRDefault="00B2572B" w:rsidP="00B46D58">
      <w:pPr>
        <w:pStyle w:val="31"/>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BD7D80" w:rsidRPr="00C606CE" w:rsidRDefault="00B2572B" w:rsidP="00BD7D80">
      <w:pPr>
        <w:pStyle w:val="a3"/>
        <w:widowControl w:val="0"/>
        <w:spacing w:after="160" w:line="240" w:lineRule="auto"/>
        <w:ind w:firstLine="0"/>
        <w:jc w:val="center"/>
        <w:rPr>
          <w:rFonts w:ascii="GHEA Grapalat" w:hAnsi="GHEA Grapalat"/>
          <w:i w:val="0"/>
          <w:sz w:val="24"/>
          <w:szCs w:val="24"/>
        </w:rPr>
      </w:pPr>
      <w:r w:rsidRPr="005744FC">
        <w:rPr>
          <w:rFonts w:ascii="GHEA Grapalat" w:hAnsi="GHEA Grapalat"/>
          <w:spacing w:val="-6"/>
        </w:rPr>
        <w:t xml:space="preserve">Рассмотрев приглашение на открытый конкурс 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C606CE" w:rsidRPr="00C606CE">
        <w:rPr>
          <w:rFonts w:ascii="GHEA Grapalat" w:hAnsi="GHEA Grapalat"/>
          <w:i w:val="0"/>
          <w:sz w:val="24"/>
          <w:szCs w:val="24"/>
        </w:rPr>
        <w:t>11</w:t>
      </w:r>
    </w:p>
    <w:p w:rsidR="005646FC" w:rsidRPr="008842CE" w:rsidRDefault="005744FC" w:rsidP="00BD7D80">
      <w:pPr>
        <w:widowControl w:val="0"/>
        <w:spacing w:after="160"/>
        <w:ind w:firstLine="567"/>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B22CEE" w:rsidP="00B46D58">
            <w:pPr>
              <w:widowControl w:val="0"/>
              <w:rPr>
                <w:rFonts w:ascii="GHEA Grapalat" w:hAnsi="GHEA Grapalat"/>
                <w:sz w:val="20"/>
                <w:szCs w:val="20"/>
              </w:rPr>
            </w:pPr>
            <w:r w:rsidRPr="00B22CEE">
              <w:rPr>
                <w:rFonts w:ascii="GHEA Grapalat" w:hAnsi="GHEA Grapalat"/>
                <w:sz w:val="20"/>
                <w:szCs w:val="20"/>
              </w:rPr>
              <w:t>Строительные работы на 25-й улице поселка Амасия общины Амасия Ширакской области Республики Армения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D7D80" w:rsidRPr="00D02020" w:rsidRDefault="00B2572B"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742F7B" w:rsidRPr="00B138F3" w:rsidRDefault="00742F7B" w:rsidP="00BD7D80">
      <w:pPr>
        <w:pStyle w:val="31"/>
        <w:widowControl w:val="0"/>
        <w:spacing w:after="160" w:line="240" w:lineRule="auto"/>
        <w:jc w:val="right"/>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6578B">
        <w:rPr>
          <w:rFonts w:ascii="GHEA Grapalat" w:eastAsiaTheme="minorHAnsi" w:hAnsi="GHEA Grapalat" w:cstheme="minorBidi"/>
          <w:sz w:val="18"/>
          <w:szCs w:val="18"/>
        </w:rPr>
        <w:t>*</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476E9A">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770F29" w:rsidRPr="00AA4C59">
        <w:rPr>
          <w:rFonts w:ascii="GHEA Grapalat" w:eastAsiaTheme="minorHAnsi" w:hAnsi="GHEA Grapalat" w:cstheme="minorBidi"/>
        </w:rPr>
        <w:t xml:space="preserve">истечения </w:t>
      </w:r>
      <w:r w:rsidR="00770F29">
        <w:rPr>
          <w:rFonts w:ascii="GHEA Grapalat" w:eastAsiaTheme="minorHAnsi" w:hAnsi="GHEA Grapalat" w:cstheme="minorBidi"/>
        </w:rPr>
        <w:t xml:space="preserve">крайнего </w:t>
      </w:r>
      <w:r w:rsidR="00770F29" w:rsidRPr="00AA4C59">
        <w:rPr>
          <w:rFonts w:ascii="GHEA Grapalat" w:eastAsiaTheme="minorHAnsi" w:hAnsi="GHEA Grapalat" w:cstheme="minorBidi"/>
        </w:rPr>
        <w:t xml:space="preserve">срока </w:t>
      </w:r>
      <w:r w:rsidRPr="00B138F3">
        <w:rPr>
          <w:rFonts w:ascii="GHEA Grapalat" w:eastAsiaTheme="minorHAnsi" w:hAnsi="GHEA Grapalat" w:cstheme="minorBidi"/>
        </w:rPr>
        <w:t xml:space="preserve">подачи принципалом </w:t>
      </w:r>
      <w:r w:rsidR="00770F29" w:rsidRPr="00B138F3">
        <w:rPr>
          <w:rFonts w:ascii="GHEA Grapalat" w:eastAsiaTheme="minorHAnsi" w:hAnsi="GHEA Grapalat" w:cstheme="minorBidi"/>
        </w:rPr>
        <w:t>заяв</w:t>
      </w:r>
      <w:r w:rsidR="00770F29">
        <w:rPr>
          <w:rFonts w:ascii="GHEA Grapalat" w:eastAsiaTheme="minorHAnsi" w:hAnsi="GHEA Grapalat" w:cstheme="minorBidi"/>
        </w:rPr>
        <w:t>ок</w:t>
      </w:r>
      <w:r w:rsidR="00770F29" w:rsidRPr="00B138F3">
        <w:rPr>
          <w:rFonts w:ascii="GHEA Grapalat" w:eastAsiaTheme="minorHAnsi" w:hAnsi="GHEA Grapalat" w:cstheme="minorBidi"/>
        </w:rPr>
        <w:t xml:space="preserve"> </w:t>
      </w:r>
      <w:r w:rsidRPr="00B138F3">
        <w:rPr>
          <w:rFonts w:ascii="GHEA Grapalat" w:eastAsiaTheme="minorHAnsi" w:hAnsi="GHEA Grapalat" w:cstheme="minorBidi"/>
        </w:rPr>
        <w:t>на участие в организованной бенефициаром процедуре закупок под кодом   ________________________________.</w:t>
      </w:r>
    </w:p>
    <w:p w:rsidR="00BF7253" w:rsidRPr="00B138F3" w:rsidRDefault="00BF7253" w:rsidP="00770F29">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6947EF" w:rsidRDefault="007A4FB9" w:rsidP="007A4FB9">
      <w:pPr>
        <w:pStyle w:val="af4"/>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Pr>
          <w:rFonts w:ascii="GHEA Grapalat" w:eastAsiaTheme="minorHAnsi" w:hAnsi="GHEA Grapalat" w:cstheme="minorBidi"/>
        </w:rPr>
        <w:t>------------------------</w:t>
      </w:r>
      <w:r w:rsidRPr="00402C45">
        <w:rPr>
          <w:rFonts w:ascii="GHEA Grapalat" w:eastAsiaTheme="minorHAnsi" w:hAnsi="GHEA Grapalat" w:cstheme="minorBidi"/>
        </w:rPr>
        <w:t xml:space="preserve">, </w:t>
      </w:r>
    </w:p>
    <w:p w:rsidR="006947EF" w:rsidRDefault="006947EF" w:rsidP="004C474D">
      <w:pPr>
        <w:pStyle w:val="af4"/>
        <w:shd w:val="clear" w:color="auto" w:fill="FFFFFF"/>
        <w:spacing w:before="0" w:beforeAutospacing="0" w:after="0" w:afterAutospacing="0"/>
        <w:ind w:firstLine="375"/>
        <w:jc w:val="right"/>
        <w:rPr>
          <w:rFonts w:ascii="GHEA Grapalat" w:eastAsiaTheme="minorHAnsi" w:hAnsi="GHEA Grapalat" w:cstheme="minorBidi"/>
        </w:rPr>
      </w:pPr>
      <w:r>
        <w:rPr>
          <w:rStyle w:val="af5"/>
          <w:b w:val="0"/>
          <w:bCs w:val="0"/>
          <w:sz w:val="20"/>
          <w:szCs w:val="20"/>
        </w:rPr>
        <w:t>адрес эл. почты секретаря</w:t>
      </w:r>
    </w:p>
    <w:p w:rsidR="007A4FB9" w:rsidRDefault="007A4FB9" w:rsidP="004C474D">
      <w:pPr>
        <w:pStyle w:val="af4"/>
        <w:shd w:val="clear" w:color="auto" w:fill="FFFFFF"/>
        <w:spacing w:before="0" w:beforeAutospacing="0" w:after="0" w:afterAutospacing="0"/>
        <w:jc w:val="both"/>
        <w:rPr>
          <w:rFonts w:ascii="GHEA Grapalat" w:eastAsiaTheme="minorHAnsi" w:hAnsi="GHEA Grapalat" w:cstheme="minorBidi"/>
        </w:rPr>
      </w:pPr>
      <w:r w:rsidRPr="00402C45">
        <w:rPr>
          <w:rFonts w:ascii="GHEA Grapalat" w:eastAsiaTheme="minorHAnsi" w:hAnsi="GHEA Grapalat" w:cstheme="minorBidi"/>
        </w:rPr>
        <w:t>который указан в упомянутом в настоящем пункте приглашении к процедуре закупок.</w:t>
      </w:r>
    </w:p>
    <w:p w:rsidR="007A4FB9" w:rsidRDefault="007A4FB9" w:rsidP="007A4FB9">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BD7D80" w:rsidRPr="00D02020" w:rsidRDefault="007B3F5F"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2A4554" w:rsidRPr="00EC1F84" w:rsidRDefault="002A4554" w:rsidP="00BD7D80">
      <w:pPr>
        <w:widowControl w:val="0"/>
        <w:spacing w:after="160"/>
        <w:ind w:firstLine="567"/>
        <w:jc w:val="right"/>
        <w:rPr>
          <w:rFonts w:ascii="GHEA Grapalat" w:hAnsi="GHEA Grapalat"/>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6578B">
        <w:rPr>
          <w:rFonts w:ascii="GHEA Grapalat" w:eastAsiaTheme="minorHAnsi" w:hAnsi="GHEA Grapalat" w:cstheme="minorBidi"/>
          <w:sz w:val="18"/>
          <w:szCs w:val="18"/>
        </w:rPr>
        <w:t>*</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w:t>
      </w:r>
      <w:r w:rsidR="00DF01E3">
        <w:rPr>
          <w:rFonts w:ascii="GHEA Grapalat" w:eastAsiaTheme="minorHAnsi" w:hAnsi="GHEA Grapalat" w:cstheme="minorBidi"/>
        </w:rPr>
        <w:t xml:space="preserve">с момента выпуска и в силе </w:t>
      </w:r>
      <w:r w:rsidRPr="00886AE6">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4A3859" w:rsidRPr="00886AE6" w:rsidRDefault="00DF01E3" w:rsidP="004A3859">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4A3859"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DF01E3" w:rsidP="004A3859">
      <w:pPr>
        <w:pStyle w:val="af4"/>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принципалом </w:t>
      </w:r>
      <w:r w:rsidR="004A3859" w:rsidRPr="00886AE6">
        <w:rPr>
          <w:rFonts w:ascii="GHEA Grapalat" w:eastAsiaTheme="minorHAnsi" w:hAnsi="GHEA Grapalat" w:cstheme="minorBidi"/>
        </w:rPr>
        <w:t xml:space="preserve">и  действует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в</w:t>
      </w:r>
      <w:r w:rsidR="004A3859" w:rsidRPr="00886AE6">
        <w:rPr>
          <w:rFonts w:ascii="GHEA Grapalat" w:hAnsi="GHEA Grapalat"/>
        </w:rPr>
        <w:t>ключительно</w:t>
      </w:r>
      <w:r w:rsidR="004A3859" w:rsidRPr="00886AE6">
        <w:rPr>
          <w:rFonts w:ascii="GHEA Grapalat" w:eastAsiaTheme="minorHAnsi" w:hAnsi="GHEA Grapalat" w:cstheme="minorBidi"/>
        </w:rPr>
        <w:t xml:space="preserve">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девяностого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рабочего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дня</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A60C3C"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6" w:author="Inesa Kocharyan" w:date="2023-07-07T17:29:00Z">
        <w:r w:rsidR="00A60C3C">
          <w:rPr>
            <w:rFonts w:ascii="GHEA Grapalat" w:eastAsiaTheme="minorHAnsi" w:hAnsi="GHEA Grapalat" w:cstheme="minorBidi"/>
          </w:rPr>
          <w:t xml:space="preserve"> </w:t>
        </w:r>
      </w:ins>
      <w:r w:rsidR="00A60C3C">
        <w:rPr>
          <w:rFonts w:ascii="GHEA Grapalat" w:eastAsiaTheme="minorHAnsi" w:hAnsi="GHEA Grapalat" w:cstheme="minorBidi"/>
        </w:rPr>
        <w:t>------------------------------------------------------------------------------------------------</w:t>
      </w:r>
      <w:r w:rsidRPr="00886AE6">
        <w:rPr>
          <w:rFonts w:ascii="GHEA Grapalat" w:eastAsiaTheme="minorHAnsi" w:hAnsi="GHEA Grapalat" w:cstheme="minorBidi"/>
        </w:rPr>
        <w:t xml:space="preserve"> </w:t>
      </w:r>
    </w:p>
    <w:p w:rsidR="00A60C3C" w:rsidRDefault="00A60C3C" w:rsidP="004A3859">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B90C0A" w:rsidRPr="008C0D09" w:rsidRDefault="00B90C0A" w:rsidP="00B90C0A">
      <w:pPr>
        <w:widowControl w:val="0"/>
        <w:spacing w:after="160"/>
        <w:ind w:firstLine="567"/>
        <w:jc w:val="right"/>
        <w:rPr>
          <w:rFonts w:ascii="GHEA Grapalat" w:hAnsi="GHEA Grapalat"/>
          <w:b/>
        </w:rPr>
      </w:pPr>
      <w:r w:rsidRPr="00B138F3">
        <w:rPr>
          <w:rFonts w:ascii="GHEA Grapalat" w:hAnsi="GHEA Grapalat"/>
          <w:b/>
        </w:rPr>
        <w:t>Приложение № 4</w:t>
      </w:r>
      <w:r w:rsidRPr="00113BE5">
        <w:rPr>
          <w:rFonts w:ascii="GHEA Grapalat" w:hAnsi="GHEA Grapalat"/>
          <w:b/>
        </w:rPr>
        <w:t>.1</w:t>
      </w:r>
    </w:p>
    <w:p w:rsidR="00BD7D80" w:rsidRPr="00D02020" w:rsidRDefault="00B90C0A"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B90C0A" w:rsidRPr="00B138F3" w:rsidRDefault="00B90C0A" w:rsidP="00B90C0A">
      <w:pPr>
        <w:widowControl w:val="0"/>
        <w:spacing w:after="160"/>
        <w:ind w:firstLine="567"/>
        <w:jc w:val="right"/>
        <w:rPr>
          <w:rFonts w:ascii="GHEA Grapalat" w:hAnsi="GHEA Grapalat" w:cs="Arial"/>
          <w:b/>
        </w:rPr>
      </w:pPr>
    </w:p>
    <w:p w:rsidR="007723F7" w:rsidRPr="005F2C25" w:rsidRDefault="007723F7" w:rsidP="003D2FE2">
      <w:pPr>
        <w:widowControl w:val="0"/>
        <w:spacing w:after="160"/>
        <w:jc w:val="right"/>
        <w:rPr>
          <w:rFonts w:ascii="GHEA Grapalat" w:hAnsi="GHEA Grapalat"/>
          <w:i/>
          <w:sz w:val="22"/>
          <w:szCs w:val="22"/>
        </w:rPr>
      </w:pPr>
    </w:p>
    <w:p w:rsidR="00A21DA8" w:rsidRPr="00B138F3" w:rsidRDefault="00A21DA8" w:rsidP="00A21DA8">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21DA8" w:rsidRPr="00B138F3" w:rsidRDefault="00A21DA8" w:rsidP="00A21DA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A21DA8">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00996AAE" w:rsidRPr="00996AAE">
        <w:rPr>
          <w:rFonts w:ascii="GHEA Grapalat" w:eastAsiaTheme="minorHAnsi" w:hAnsi="GHEA Grapalat" w:cstheme="minorBidi"/>
        </w:rPr>
        <w:t xml:space="preserve">  </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6A584F" w:rsidRPr="00996AAE">
        <w:rPr>
          <w:rStyle w:val="af5"/>
          <w:rFonts w:ascii="GHEA Grapalat" w:hAnsi="GHEA Grapalat"/>
          <w:b w:val="0"/>
          <w:sz w:val="18"/>
          <w:szCs w:val="18"/>
        </w:rPr>
        <w:t xml:space="preserve">                                    </w:t>
      </w:r>
      <w:r w:rsidRPr="00B138F3">
        <w:rPr>
          <w:rStyle w:val="af5"/>
          <w:rFonts w:ascii="GHEA Grapalat" w:hAnsi="GHEA Grapalat"/>
          <w:b w:val="0"/>
          <w:sz w:val="18"/>
          <w:szCs w:val="18"/>
        </w:rPr>
        <w:t>номер заключаемого договора</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21DA8" w:rsidRPr="00B138F3" w:rsidRDefault="00A21DA8" w:rsidP="00A21DA8">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A21DA8" w:rsidRPr="00B138F3" w:rsidRDefault="00A21DA8" w:rsidP="00A21DA8">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A21DA8" w:rsidRPr="00B138F3" w:rsidRDefault="00A21DA8" w:rsidP="00A21DA8">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00461ABD" w:rsidRPr="00513EAE">
        <w:rPr>
          <w:rFonts w:ascii="GHEA Grapalat" w:eastAsiaTheme="minorHAnsi" w:hAnsi="GHEA Grapalat" w:cstheme="minorBidi"/>
          <w:sz w:val="18"/>
          <w:szCs w:val="18"/>
        </w:rPr>
        <w:t xml:space="preserve">наименование выдающего гарантию банка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1A17F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представленн</w:t>
      </w:r>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rsidR="00A21DA8" w:rsidRPr="00B138F3" w:rsidRDefault="00A21DA8" w:rsidP="00A21DA8">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lastRenderedPageBreak/>
        <w:t xml:space="preserve">              </w:t>
      </w:r>
      <w:r w:rsidRPr="00B138F3">
        <w:rPr>
          <w:rFonts w:ascii="GHEA Grapalat" w:eastAsiaTheme="minorHAnsi" w:hAnsi="GHEA Grapalat" w:cstheme="minorBidi"/>
          <w:sz w:val="18"/>
          <w:szCs w:val="18"/>
        </w:rPr>
        <w:t>расчетный счет</w:t>
      </w:r>
      <w:r w:rsidR="00750AFA">
        <w:rPr>
          <w:rFonts w:ascii="GHEA Grapalat" w:eastAsiaTheme="minorHAnsi" w:hAnsi="GHEA Grapalat" w:cstheme="minorBidi"/>
          <w:sz w:val="18"/>
          <w:szCs w:val="18"/>
        </w:rPr>
        <w:t>*</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01204D" w:rsidRDefault="00984DE5" w:rsidP="00984DE5">
      <w:pPr>
        <w:pStyle w:val="af4"/>
        <w:shd w:val="clear" w:color="auto" w:fill="FFFFFF"/>
        <w:ind w:firstLine="374"/>
        <w:contextualSpacing/>
        <w:jc w:val="both"/>
        <w:rPr>
          <w:rFonts w:ascii="GHEA Grapalat" w:eastAsiaTheme="minorHAnsi" w:hAnsi="GHEA Grapalat" w:cstheme="minorBidi"/>
        </w:rPr>
      </w:pPr>
      <w:r w:rsidRPr="0001204D">
        <w:rPr>
          <w:rFonts w:ascii="GHEA Grapalat" w:eastAsiaTheme="minorHAnsi" w:hAnsi="GHEA Grapalat" w:cstheme="minorBidi"/>
        </w:rPr>
        <w:t xml:space="preserve">5. Гарантия действует </w:t>
      </w:r>
      <w:r w:rsidR="0039333F">
        <w:rPr>
          <w:rFonts w:ascii="GHEA Grapalat" w:eastAsiaTheme="minorHAnsi" w:hAnsi="GHEA Grapalat" w:cstheme="minorBidi"/>
        </w:rPr>
        <w:t xml:space="preserve">с момента выпуска и в силе </w:t>
      </w:r>
      <w:r w:rsidRPr="0001204D">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984DE5" w:rsidRPr="0001204D" w:rsidRDefault="0039333F" w:rsidP="00984DE5">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984DE5" w:rsidRPr="0001204D">
        <w:rPr>
          <w:rFonts w:ascii="GHEA Grapalat" w:eastAsiaTheme="minorHAnsi" w:hAnsi="GHEA Grapalat" w:cstheme="minorBidi"/>
          <w:sz w:val="18"/>
          <w:szCs w:val="18"/>
        </w:rPr>
        <w:t>номер заключаемого договара</w:t>
      </w:r>
    </w:p>
    <w:p w:rsidR="00984DE5" w:rsidRPr="0001204D" w:rsidRDefault="00984DE5" w:rsidP="00984DE5">
      <w:pPr>
        <w:pStyle w:val="af4"/>
        <w:shd w:val="clear" w:color="auto" w:fill="FFFFFF"/>
        <w:ind w:firstLine="374"/>
        <w:contextualSpacing/>
        <w:jc w:val="both"/>
        <w:rPr>
          <w:rFonts w:ascii="GHEA Grapalat" w:eastAsiaTheme="minorHAnsi" w:hAnsi="GHEA Grapalat" w:cstheme="minorBidi"/>
        </w:rPr>
      </w:pPr>
    </w:p>
    <w:p w:rsidR="00984DE5" w:rsidRPr="0001204D" w:rsidRDefault="0039333F" w:rsidP="00984DE5">
      <w:pPr>
        <w:pStyle w:val="af4"/>
        <w:shd w:val="clear" w:color="auto" w:fill="FFFFFF"/>
        <w:contextualSpacing/>
        <w:jc w:val="both"/>
        <w:rPr>
          <w:rFonts w:ascii="GHEA Grapalat" w:eastAsiaTheme="minorHAnsi" w:hAnsi="GHEA Grapalat" w:cstheme="minorBidi"/>
          <w:lang w:val="hy-AM"/>
        </w:rPr>
      </w:pPr>
      <w:r w:rsidRPr="0001204D">
        <w:rPr>
          <w:rFonts w:ascii="GHEA Grapalat" w:eastAsiaTheme="minorHAnsi" w:hAnsi="GHEA Grapalat" w:cstheme="minorBidi"/>
        </w:rPr>
        <w:t xml:space="preserve">и принципалом  </w:t>
      </w:r>
      <w:r w:rsidR="00984DE5" w:rsidRPr="0001204D">
        <w:rPr>
          <w:rFonts w:ascii="GHEA Grapalat" w:eastAsiaTheme="minorHAnsi" w:hAnsi="GHEA Grapalat" w:cstheme="minorBidi"/>
        </w:rPr>
        <w:t xml:space="preserve">и  действует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в</w:t>
      </w:r>
      <w:r w:rsidR="00984DE5" w:rsidRPr="0001204D">
        <w:rPr>
          <w:rFonts w:ascii="GHEA Grapalat" w:hAnsi="GHEA Grapalat"/>
        </w:rPr>
        <w:t>ключительно</w:t>
      </w:r>
      <w:r w:rsidR="00984DE5" w:rsidRPr="0001204D">
        <w:rPr>
          <w:rFonts w:ascii="GHEA Grapalat" w:eastAsiaTheme="minorHAnsi" w:hAnsi="GHEA Grapalat" w:cstheme="minorBidi"/>
        </w:rPr>
        <w:t xml:space="preserve">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до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девяностого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рабочего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дня</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следующего за днем </w:t>
      </w:r>
    </w:p>
    <w:p w:rsidR="00984DE5" w:rsidRPr="0001204D" w:rsidRDefault="00984DE5" w:rsidP="00984DE5">
      <w:pPr>
        <w:pStyle w:val="af4"/>
        <w:shd w:val="clear" w:color="auto" w:fill="FFFFFF"/>
        <w:contextualSpacing/>
        <w:jc w:val="both"/>
        <w:rPr>
          <w:rFonts w:ascii="GHEA Grapalat" w:eastAsiaTheme="minorHAnsi" w:hAnsi="GHEA Grapalat" w:cstheme="minorBidi"/>
          <w:sz w:val="18"/>
          <w:szCs w:val="18"/>
          <w:lang w:val="hy-AM"/>
        </w:rPr>
      </w:pPr>
    </w:p>
    <w:p w:rsidR="00984DE5" w:rsidRPr="0001204D" w:rsidRDefault="00984DE5" w:rsidP="006C288C">
      <w:pPr>
        <w:pStyle w:val="af4"/>
        <w:shd w:val="clear" w:color="auto" w:fill="FFFFFF"/>
        <w:contextualSpacing/>
        <w:jc w:val="center"/>
        <w:rPr>
          <w:rFonts w:eastAsiaTheme="minorHAnsi" w:cstheme="minorBidi"/>
        </w:rPr>
      </w:pPr>
      <w:r w:rsidRPr="0001204D">
        <w:rPr>
          <w:rFonts w:ascii="GHEA Grapalat" w:eastAsiaTheme="minorHAnsi" w:hAnsi="GHEA Grapalat" w:cstheme="minorBidi"/>
          <w:lang w:val="hy-AM"/>
        </w:rPr>
        <w:t>--------------------------------------------------------</w:t>
      </w:r>
      <w:r w:rsidRPr="0001204D">
        <w:rPr>
          <w:rFonts w:ascii="GHEA Grapalat" w:eastAsiaTheme="minorHAnsi" w:hAnsi="GHEA Grapalat" w:cstheme="minorBidi"/>
        </w:rPr>
        <w:t>------------------</w:t>
      </w:r>
      <w:r w:rsidRPr="0001204D">
        <w:rPr>
          <w:rFonts w:ascii="GHEA Grapalat" w:eastAsiaTheme="minorHAnsi" w:hAnsi="GHEA Grapalat" w:cstheme="minorBidi"/>
          <w:lang w:val="hy-AM"/>
        </w:rPr>
        <w:t>----------------------</w:t>
      </w:r>
      <w:r w:rsidR="006C288C" w:rsidRPr="0001204D">
        <w:rPr>
          <w:rFonts w:ascii="GHEA Grapalat" w:eastAsiaTheme="minorHAnsi" w:hAnsi="GHEA Grapalat" w:cstheme="minorBidi"/>
        </w:rPr>
        <w:t>---------------</w:t>
      </w:r>
      <w:r w:rsidRPr="0001204D">
        <w:rPr>
          <w:rFonts w:eastAsiaTheme="minorHAnsi" w:cstheme="minorBidi"/>
        </w:rPr>
        <w:t xml:space="preserve"> </w:t>
      </w:r>
      <w:r w:rsidRPr="0001204D">
        <w:rPr>
          <w:rFonts w:eastAsiaTheme="minorHAnsi" w:cstheme="minorBidi"/>
          <w:lang w:val="hy-AM"/>
        </w:rPr>
        <w:t>.</w:t>
      </w:r>
      <w:r w:rsidRPr="0001204D">
        <w:rPr>
          <w:rFonts w:eastAsiaTheme="minorHAnsi" w:cstheme="minorBidi"/>
        </w:rPr>
        <w:t xml:space="preserve">           </w:t>
      </w:r>
      <w:r w:rsidRPr="0001204D">
        <w:rPr>
          <w:rFonts w:ascii="GHEA Grapalat" w:eastAsiaTheme="minorHAnsi" w:hAnsi="GHEA Grapalat" w:cstheme="minorBidi"/>
          <w:sz w:val="16"/>
          <w:szCs w:val="16"/>
        </w:rPr>
        <w:t xml:space="preserve"> крайн</w:t>
      </w:r>
      <w:r w:rsidR="001D509C" w:rsidRPr="0001204D">
        <w:rPr>
          <w:rFonts w:ascii="GHEA Grapalat" w:eastAsiaTheme="minorHAnsi" w:hAnsi="GHEA Grapalat" w:cstheme="minorBidi"/>
          <w:sz w:val="16"/>
          <w:szCs w:val="16"/>
        </w:rPr>
        <w:t>и</w:t>
      </w:r>
      <w:r w:rsidRPr="0001204D">
        <w:rPr>
          <w:rFonts w:ascii="GHEA Grapalat" w:eastAsiaTheme="minorHAnsi" w:hAnsi="GHEA Grapalat" w:cstheme="minorBidi"/>
          <w:sz w:val="16"/>
          <w:szCs w:val="16"/>
        </w:rPr>
        <w:t>й срок выполнения работ</w:t>
      </w:r>
      <w:r w:rsidRPr="0001204D">
        <w:rPr>
          <w:rFonts w:ascii="GHEA Grapalat" w:eastAsiaTheme="minorHAnsi" w:hAnsi="GHEA Grapalat" w:cstheme="minorBidi"/>
          <w:sz w:val="16"/>
          <w:szCs w:val="16"/>
          <w:lang w:val="hy-AM"/>
        </w:rPr>
        <w:t>, предусмотренн</w:t>
      </w:r>
      <w:r w:rsidRPr="0001204D">
        <w:rPr>
          <w:rFonts w:ascii="GHEA Grapalat" w:eastAsiaTheme="minorHAnsi" w:hAnsi="GHEA Grapalat" w:cstheme="minorBidi"/>
          <w:sz w:val="16"/>
          <w:szCs w:val="16"/>
        </w:rPr>
        <w:t xml:space="preserve">ый </w:t>
      </w:r>
      <w:r w:rsidRPr="0001204D">
        <w:rPr>
          <w:rFonts w:ascii="GHEA Grapalat" w:eastAsiaTheme="minorHAnsi" w:hAnsi="GHEA Grapalat" w:cstheme="minorBidi"/>
          <w:sz w:val="16"/>
          <w:szCs w:val="16"/>
          <w:lang w:val="hy-AM"/>
        </w:rPr>
        <w:t>заключаемым договором</w:t>
      </w:r>
    </w:p>
    <w:p w:rsidR="00C23520" w:rsidRDefault="00984DE5" w:rsidP="00984DE5">
      <w:pPr>
        <w:pStyle w:val="af4"/>
        <w:shd w:val="clear" w:color="auto" w:fill="FFFFFF"/>
        <w:contextualSpacing/>
        <w:jc w:val="both"/>
        <w:rPr>
          <w:rFonts w:ascii="GHEA Grapalat" w:eastAsiaTheme="minorHAnsi" w:hAnsi="GHEA Grapalat" w:cstheme="minorBidi"/>
        </w:rPr>
      </w:pPr>
      <w:r w:rsidRPr="0001204D">
        <w:rPr>
          <w:rFonts w:ascii="GHEA Grapalat" w:eastAsiaTheme="minorHAnsi" w:hAnsi="GHEA Grapalat" w:cstheme="minorBidi"/>
        </w:rPr>
        <w:t>В день предоставления гарантии лицо, выдающее гарантию, с официального адреса</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23520">
        <w:rPr>
          <w:rFonts w:ascii="GHEA Grapalat" w:eastAsiaTheme="minorHAnsi" w:hAnsi="GHEA Grapalat" w:cstheme="minorBidi"/>
        </w:rPr>
        <w:t>-------------------------------------------------------------------------------------------------</w:t>
      </w:r>
    </w:p>
    <w:p w:rsidR="00C23520" w:rsidRDefault="00C23520" w:rsidP="00984DE5">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984DE5" w:rsidRPr="0001204D" w:rsidRDefault="00984DE5" w:rsidP="00984DE5">
      <w:pPr>
        <w:pStyle w:val="af4"/>
        <w:shd w:val="clear" w:color="auto" w:fill="FFFFFF"/>
        <w:contextualSpacing/>
        <w:jc w:val="both"/>
        <w:rPr>
          <w:rFonts w:ascii="GHEA Grapalat" w:eastAsiaTheme="minorHAnsi" w:hAnsi="GHEA Grapalat" w:cstheme="minorBidi"/>
        </w:rPr>
      </w:pPr>
      <w:r w:rsidRPr="0001204D">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1204D">
        <w:rPr>
          <w:rFonts w:ascii="GHEA Grapalat" w:eastAsiaTheme="minorHAnsi" w:hAnsi="GHEA Grapalat" w:cstheme="minorBidi"/>
          <w:lang w:val="hy-AM"/>
        </w:rPr>
        <w:t>.</w:t>
      </w:r>
      <w:r w:rsidRPr="0001204D">
        <w:rPr>
          <w:rFonts w:ascii="GHEA Grapalat" w:eastAsiaTheme="minorHAnsi" w:hAnsi="GHEA Grapalat" w:cstheme="minorBidi"/>
        </w:rPr>
        <w:t xml:space="preserve">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A21DA8">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C16C37">
      <w:pPr>
        <w:pStyle w:val="af4"/>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 xml:space="preserve"> </w:t>
      </w:r>
      <w:r w:rsidR="00C16C37" w:rsidRPr="00C16C37">
        <w:rPr>
          <w:rFonts w:ascii="GHEA Grapalat" w:eastAsiaTheme="minorHAnsi" w:hAnsi="GHEA Grapalat" w:cstheme="minorBidi"/>
        </w:rPr>
        <w:t>(</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widowControl w:val="0"/>
        <w:spacing w:after="160"/>
        <w:ind w:left="567" w:right="565"/>
        <w:jc w:val="center"/>
        <w:rPr>
          <w:rFonts w:ascii="GHEA Grapalat" w:hAnsi="GHEA Grapalat"/>
          <w:b/>
        </w:rPr>
      </w:pPr>
    </w:p>
    <w:p w:rsidR="007723F7" w:rsidRPr="005F2C25" w:rsidRDefault="007723F7" w:rsidP="00113BE5">
      <w:pPr>
        <w:widowControl w:val="0"/>
        <w:spacing w:after="160"/>
        <w:jc w:val="both"/>
        <w:rPr>
          <w:rFonts w:ascii="GHEA Grapalat" w:hAnsi="GHEA Grapalat"/>
          <w:i/>
          <w:sz w:val="22"/>
          <w:szCs w:val="22"/>
        </w:rPr>
      </w:pPr>
    </w:p>
    <w:p w:rsidR="00A21DA8" w:rsidRDefault="00A21DA8">
      <w:pPr>
        <w:rPr>
          <w:ins w:id="17" w:author="Vardan" w:date="2020-06-03T18:36:00Z"/>
          <w:rFonts w:ascii="GHEA Grapalat" w:hAnsi="GHEA Grapalat"/>
          <w:i/>
          <w:sz w:val="22"/>
          <w:szCs w:val="22"/>
        </w:rPr>
      </w:pPr>
      <w:ins w:id="18" w:author="Vardan" w:date="2020-06-03T18:36:00Z">
        <w:r>
          <w:rPr>
            <w:rFonts w:ascii="GHEA Grapalat" w:hAnsi="GHEA Grapalat"/>
            <w:i/>
            <w:sz w:val="22"/>
            <w:szCs w:val="22"/>
          </w:rPr>
          <w:br w:type="page"/>
        </w:r>
      </w:ins>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BD7D80" w:rsidRPr="00D02020" w:rsidRDefault="003D2FE2"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i w:val="0"/>
          <w:sz w:val="22"/>
          <w:szCs w:val="22"/>
        </w:rPr>
        <w:t>к Приглашению на открытый конкурс</w:t>
      </w:r>
      <w:r w:rsidRPr="00B138F3">
        <w:rPr>
          <w:rFonts w:ascii="GHEA Grapalat" w:hAnsi="GHEA Grapalat" w:cs="GHEA Grapalat"/>
          <w:i w:val="0"/>
          <w:sz w:val="22"/>
          <w:szCs w:val="22"/>
        </w:rPr>
        <w:br/>
      </w:r>
      <w:r w:rsidRPr="00B138F3">
        <w:rPr>
          <w:rFonts w:ascii="GHEA Grapalat" w:hAnsi="GHEA Grapalat"/>
          <w:i w:val="0"/>
          <w:sz w:val="22"/>
          <w:szCs w:val="22"/>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D02020" w:rsidRPr="00D02020">
        <w:rPr>
          <w:rFonts w:ascii="GHEA Grapalat" w:hAnsi="GHEA Grapalat"/>
          <w:i w:val="0"/>
          <w:sz w:val="24"/>
          <w:szCs w:val="24"/>
        </w:rPr>
        <w:t>11</w:t>
      </w:r>
    </w:p>
    <w:p w:rsidR="003D2FE2" w:rsidRPr="00B138F3" w:rsidRDefault="003D2FE2" w:rsidP="00BD7D80">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r w:rsidR="00604C65">
              <w:t xml:space="preserve"> </w:t>
            </w:r>
            <w:r w:rsidR="00604C65" w:rsidRPr="00604C65">
              <w:rPr>
                <w:rFonts w:ascii="GHEA Grapalat" w:hAnsi="GHEA Grapalat"/>
              </w:rPr>
              <w:t>Оперативное управление Министерства финансов Республики Армения</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04C65"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6.</w:t>
            </w:r>
            <w:r w:rsidRPr="00B138F3">
              <w:rPr>
                <w:rFonts w:ascii="GHEA Grapalat" w:hAnsi="GHEA Grapalat"/>
              </w:rPr>
              <w:tab/>
              <w:t>Номер счета плательщика:</w:t>
            </w:r>
            <w:r w:rsidR="00604C65">
              <w:rPr>
                <w:rFonts w:ascii="GHEA Grapalat" w:hAnsi="GHEA Grapalat"/>
                <w:lang w:val="en-US"/>
              </w:rPr>
              <w:t>900225001651</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BD7D80" w:rsidRPr="006845B4" w:rsidRDefault="00235549"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6845B4" w:rsidRPr="006845B4">
        <w:rPr>
          <w:rFonts w:ascii="GHEA Grapalat" w:hAnsi="GHEA Grapalat"/>
          <w:i w:val="0"/>
          <w:sz w:val="24"/>
          <w:szCs w:val="24"/>
        </w:rPr>
        <w:t>11</w:t>
      </w:r>
    </w:p>
    <w:p w:rsidR="00235549" w:rsidRPr="00B138F3" w:rsidRDefault="00235549" w:rsidP="00235549">
      <w:pPr>
        <w:pStyle w:val="31"/>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B43A2">
        <w:rPr>
          <w:rFonts w:ascii="GHEA Grapalat" w:eastAsiaTheme="minorHAnsi" w:hAnsi="GHEA Grapalat" w:cstheme="minorBidi"/>
          <w:sz w:val="18"/>
          <w:szCs w:val="18"/>
        </w:rPr>
        <w:t>*</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19"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af4"/>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BD7D80" w:rsidRPr="006845B4" w:rsidRDefault="000A214C"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i w:val="0"/>
        </w:rPr>
        <w:t xml:space="preserve">к Приглашению на </w:t>
      </w:r>
      <w:r w:rsidR="008B1233" w:rsidRPr="00B138F3">
        <w:rPr>
          <w:rFonts w:ascii="GHEA Grapalat" w:hAnsi="GHEA Grapalat"/>
          <w:i w:val="0"/>
        </w:rPr>
        <w:t>открытый конкурс</w:t>
      </w:r>
      <w:r w:rsidRPr="00B138F3">
        <w:rPr>
          <w:rFonts w:ascii="GHEA Grapalat" w:hAnsi="GHEA Grapalat"/>
          <w:i w:val="0"/>
        </w:rPr>
        <w:b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6845B4" w:rsidRPr="006845B4">
        <w:rPr>
          <w:rFonts w:ascii="GHEA Grapalat" w:hAnsi="GHEA Grapalat"/>
          <w:i w:val="0"/>
          <w:sz w:val="24"/>
          <w:szCs w:val="24"/>
        </w:rPr>
        <w:t>11</w:t>
      </w:r>
    </w:p>
    <w:p w:rsidR="000A214C" w:rsidRPr="00B138F3" w:rsidRDefault="000A214C" w:rsidP="000A214C">
      <w:pPr>
        <w:widowControl w:val="0"/>
        <w:spacing w:after="160"/>
        <w:jc w:val="right"/>
        <w:rPr>
          <w:rFonts w:ascii="GHEA Grapalat" w:hAnsi="GHEA Grapalat" w:cs="GHEA Grapalat"/>
          <w:i/>
        </w:rPr>
      </w:pP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6845B4">
              <w:rPr>
                <w:rFonts w:ascii="GHEA Grapalat" w:hAnsi="GHEA Grapalat"/>
                <w:lang w:val="en-US"/>
              </w:rPr>
              <w:t>25</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7D0798" w:rsidRPr="00742B79" w:rsidRDefault="007D0798" w:rsidP="007D0798">
      <w:pPr>
        <w:widowControl w:val="0"/>
        <w:spacing w:after="160"/>
        <w:ind w:firstLine="567"/>
        <w:jc w:val="right"/>
        <w:rPr>
          <w:rFonts w:ascii="GHEA Grapalat" w:hAnsi="GHEA Grapalat" w:cs="Arial"/>
          <w:b/>
          <w:lang w:val="hy-AM"/>
        </w:rPr>
      </w:pPr>
      <w:r w:rsidRPr="00742B79">
        <w:rPr>
          <w:rFonts w:ascii="GHEA Grapalat" w:hAnsi="GHEA Grapalat"/>
          <w:b/>
        </w:rPr>
        <w:t>Приложение № 5</w:t>
      </w:r>
      <w:r w:rsidRPr="00742B79">
        <w:rPr>
          <w:rFonts w:ascii="GHEA Grapalat" w:hAnsi="GHEA Grapalat"/>
          <w:b/>
          <w:lang w:val="hy-AM"/>
        </w:rPr>
        <w:t>.2</w:t>
      </w:r>
    </w:p>
    <w:p w:rsidR="00BD7D80" w:rsidRPr="0003004D" w:rsidRDefault="007D0798" w:rsidP="00BD7D80">
      <w:pPr>
        <w:pStyle w:val="a3"/>
        <w:widowControl w:val="0"/>
        <w:spacing w:after="160" w:line="240" w:lineRule="auto"/>
        <w:ind w:firstLine="0"/>
        <w:jc w:val="center"/>
        <w:rPr>
          <w:rFonts w:ascii="GHEA Grapalat" w:hAnsi="GHEA Grapalat"/>
          <w:i w:val="0"/>
          <w:sz w:val="24"/>
          <w:szCs w:val="24"/>
        </w:rPr>
      </w:pPr>
      <w:r w:rsidRPr="00742B79">
        <w:rPr>
          <w:rFonts w:ascii="GHEA Grapalat" w:hAnsi="GHEA Grapalat"/>
          <w:b/>
          <w:sz w:val="24"/>
          <w:szCs w:val="24"/>
        </w:rPr>
        <w:t xml:space="preserve">к Приглашению 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03004D" w:rsidRPr="0003004D">
        <w:rPr>
          <w:rFonts w:ascii="GHEA Grapalat" w:hAnsi="GHEA Grapalat"/>
          <w:i w:val="0"/>
          <w:sz w:val="24"/>
          <w:szCs w:val="24"/>
        </w:rPr>
        <w:t>11</w:t>
      </w:r>
    </w:p>
    <w:p w:rsidR="007D0798" w:rsidRPr="00742B79" w:rsidRDefault="007D0798" w:rsidP="00BD7D80">
      <w:pPr>
        <w:pStyle w:val="31"/>
        <w:widowControl w:val="0"/>
        <w:spacing w:after="160" w:line="240" w:lineRule="auto"/>
        <w:jc w:val="right"/>
        <w:rPr>
          <w:rFonts w:ascii="GHEA Grapalat" w:hAnsi="GHEA Grapalat"/>
          <w:b/>
        </w:rPr>
      </w:pPr>
    </w:p>
    <w:p w:rsidR="007D0798" w:rsidRPr="00742B79" w:rsidRDefault="007D0798" w:rsidP="007D0798">
      <w:pPr>
        <w:pStyle w:val="31"/>
        <w:widowControl w:val="0"/>
        <w:spacing w:after="160" w:line="240" w:lineRule="auto"/>
        <w:jc w:val="center"/>
        <w:rPr>
          <w:rFonts w:ascii="GHEA Grapalat" w:hAnsi="GHEA Grapalat"/>
          <w:sz w:val="24"/>
          <w:szCs w:val="24"/>
          <w:lang w:val="hy-AM"/>
        </w:rPr>
      </w:pPr>
      <w:r w:rsidRPr="00742B79">
        <w:rPr>
          <w:rFonts w:ascii="GHEA Grapalat" w:hAnsi="GHEA Grapalat"/>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7D0798" w:rsidRPr="00742B79" w:rsidRDefault="007D0798" w:rsidP="007D0798">
      <w:pPr>
        <w:widowControl w:val="0"/>
        <w:spacing w:after="160"/>
        <w:ind w:left="567" w:right="565"/>
        <w:jc w:val="center"/>
        <w:rPr>
          <w:rFonts w:ascii="GHEA Grapalat" w:hAnsi="GHEA Grapalat"/>
          <w:b/>
        </w:rPr>
      </w:pPr>
      <w:r w:rsidRPr="00742B79">
        <w:rPr>
          <w:rFonts w:ascii="GHEA Grapalat" w:hAnsi="GHEA Grapalat"/>
          <w:b/>
        </w:rPr>
        <w:t>(обеспечение предоплаты)</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42B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rPr>
          <w:rFonts w:eastAsiaTheme="minorHAnsi" w:cstheme="minorBidi"/>
        </w:rPr>
        <w:t>N</w:t>
      </w:r>
      <w:r w:rsidRPr="00742B79">
        <w:rPr>
          <w:rFonts w:eastAsiaTheme="minorHAnsi" w:cstheme="minorBidi"/>
          <w:lang w:val="hy-AM"/>
        </w:rPr>
        <w:t xml:space="preserve">  </w:t>
      </w:r>
      <w:r w:rsidRPr="00742B79">
        <w:rPr>
          <w:rStyle w:val="af5"/>
          <w:rFonts w:ascii="GHEA Grapalat" w:hAnsi="GHEA Grapalat"/>
          <w:sz w:val="20"/>
          <w:szCs w:val="20"/>
          <w:u w:val="single"/>
          <w:lang w:val="hy-AM"/>
        </w:rPr>
        <w:tab/>
      </w:r>
      <w:r w:rsidRPr="00742B79">
        <w:rPr>
          <w:rStyle w:val="af5"/>
          <w:rFonts w:ascii="GHEA Grapalat" w:hAnsi="GHEA Grapalat"/>
          <w:sz w:val="20"/>
          <w:szCs w:val="20"/>
          <w:u w:val="single"/>
        </w:rPr>
        <w:t>___________</w:t>
      </w:r>
      <w:r w:rsidRPr="00742B79">
        <w:rPr>
          <w:rFonts w:ascii="GHEA Grapalat" w:eastAsiaTheme="minorHAnsi" w:hAnsi="GHEA Grapalat" w:cstheme="minorBidi"/>
        </w:rPr>
        <w:t>заключаемым между</w:t>
      </w:r>
    </w:p>
    <w:p w:rsidR="007D0798" w:rsidRPr="00742B79"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742B79">
        <w:rPr>
          <w:rStyle w:val="af5"/>
          <w:rFonts w:ascii="GHEA Grapalat" w:hAnsi="GHEA Grapalat"/>
          <w:sz w:val="20"/>
          <w:szCs w:val="20"/>
        </w:rPr>
        <w:t xml:space="preserve">                                                    </w:t>
      </w:r>
      <w:r w:rsidRPr="00742B79">
        <w:rPr>
          <w:rStyle w:val="af5"/>
          <w:rFonts w:ascii="GHEA Grapalat" w:hAnsi="GHEA Grapalat"/>
          <w:b w:val="0"/>
          <w:sz w:val="20"/>
          <w:szCs w:val="20"/>
        </w:rPr>
        <w:t xml:space="preserve">   </w:t>
      </w:r>
      <w:r w:rsidRPr="00742B79">
        <w:rPr>
          <w:rStyle w:val="af5"/>
          <w:rFonts w:ascii="GHEA Grapalat" w:hAnsi="GHEA Grapalat"/>
          <w:b w:val="0"/>
          <w:sz w:val="20"/>
          <w:szCs w:val="20"/>
          <w:lang w:val="hy-AM"/>
        </w:rPr>
        <w:tab/>
      </w:r>
      <w:r w:rsidRPr="00742B79">
        <w:rPr>
          <w:rStyle w:val="af5"/>
          <w:rFonts w:ascii="GHEA Grapalat" w:hAnsi="GHEA Grapalat"/>
          <w:b w:val="0"/>
          <w:sz w:val="20"/>
          <w:szCs w:val="20"/>
          <w:lang w:val="hy-AM"/>
        </w:rPr>
        <w:tab/>
      </w:r>
      <w:r w:rsidRPr="00742B79">
        <w:rPr>
          <w:rStyle w:val="af5"/>
          <w:rFonts w:ascii="GHEA Grapalat" w:hAnsi="GHEA Grapalat"/>
          <w:b w:val="0"/>
          <w:sz w:val="20"/>
          <w:szCs w:val="20"/>
        </w:rPr>
        <w:t xml:space="preserve">           </w:t>
      </w:r>
      <w:r w:rsidRPr="00742B79">
        <w:rPr>
          <w:rStyle w:val="af5"/>
          <w:rFonts w:ascii="GHEA Grapalat" w:hAnsi="GHEA Grapalat"/>
          <w:b w:val="0"/>
          <w:sz w:val="16"/>
          <w:szCs w:val="16"/>
        </w:rPr>
        <w:t>номер заключаемого договора</w:t>
      </w:r>
      <w:r w:rsidRPr="00742B79">
        <w:rPr>
          <w:rFonts w:ascii="GHEA Grapalat" w:eastAsiaTheme="minorHAnsi" w:hAnsi="GHEA Grapalat" w:cstheme="minorBidi"/>
        </w:rPr>
        <w:t xml:space="preserve"> </w:t>
      </w:r>
    </w:p>
    <w:p w:rsidR="007D0798" w:rsidRPr="00742B79" w:rsidRDefault="007D0798" w:rsidP="007D079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42B79">
        <w:rPr>
          <w:rFonts w:ascii="GHEA Grapalat" w:hAnsi="GHEA Grapalat"/>
          <w:sz w:val="20"/>
          <w:szCs w:val="20"/>
          <w:u w:val="single"/>
        </w:rPr>
        <w:t>______________________</w:t>
      </w:r>
      <w:r w:rsidRPr="00742B79">
        <w:rPr>
          <w:rFonts w:ascii="GHEA Grapalat" w:hAnsi="GHEA Grapalat"/>
          <w:sz w:val="20"/>
          <w:szCs w:val="20"/>
          <w:lang w:val="hy-AM"/>
        </w:rPr>
        <w:t xml:space="preserve"> </w:t>
      </w:r>
      <w:r w:rsidRPr="00742B79">
        <w:rPr>
          <w:rFonts w:ascii="GHEA Grapalat" w:eastAsiaTheme="minorHAnsi" w:hAnsi="GHEA Grapalat" w:cstheme="minorBidi"/>
        </w:rPr>
        <w:t xml:space="preserve">   (далее-бенефициар)   и</w:t>
      </w:r>
      <w:r w:rsidRPr="00742B79">
        <w:rPr>
          <w:rStyle w:val="af5"/>
          <w:rFonts w:ascii="GHEA Grapalat" w:hAnsi="GHEA Grapalat"/>
          <w:b w:val="0"/>
          <w:sz w:val="20"/>
          <w:szCs w:val="20"/>
        </w:rPr>
        <w:t xml:space="preserve">   </w:t>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Fonts w:eastAsiaTheme="minorHAnsi" w:cstheme="minorBidi"/>
        </w:rPr>
        <w:t xml:space="preserve">    </w:t>
      </w:r>
    </w:p>
    <w:p w:rsidR="007D0798" w:rsidRPr="00742B79" w:rsidRDefault="007D0798" w:rsidP="007D0798">
      <w:pPr>
        <w:pStyle w:val="af4"/>
        <w:shd w:val="clear" w:color="auto" w:fill="FFFFFF"/>
        <w:spacing w:before="0" w:beforeAutospacing="0" w:after="0" w:afterAutospacing="0"/>
        <w:ind w:left="-142"/>
        <w:rPr>
          <w:rStyle w:val="af5"/>
          <w:rFonts w:ascii="GHEA Grapalat" w:hAnsi="GHEA Grapalat"/>
          <w:b w:val="0"/>
          <w:sz w:val="16"/>
          <w:szCs w:val="16"/>
        </w:rPr>
      </w:pPr>
      <w:r w:rsidRPr="00742B79">
        <w:rPr>
          <w:rStyle w:val="af5"/>
          <w:rFonts w:ascii="GHEA Grapalat" w:hAnsi="GHEA Grapalat"/>
          <w:b w:val="0"/>
          <w:sz w:val="18"/>
          <w:szCs w:val="18"/>
        </w:rPr>
        <w:t xml:space="preserve"> </w:t>
      </w:r>
      <w:r w:rsidRPr="00742B79">
        <w:rPr>
          <w:rStyle w:val="af5"/>
          <w:rFonts w:ascii="GHEA Grapalat" w:hAnsi="GHEA Grapalat"/>
          <w:b w:val="0"/>
          <w:sz w:val="16"/>
          <w:szCs w:val="16"/>
        </w:rPr>
        <w:t>наименование заказчика                                                                  наименование отобранного участника</w:t>
      </w:r>
    </w:p>
    <w:p w:rsidR="007D0798" w:rsidRPr="00742B79" w:rsidRDefault="007D0798" w:rsidP="007D0798">
      <w:pPr>
        <w:pStyle w:val="af4"/>
        <w:shd w:val="clear" w:color="auto" w:fill="FFFFFF"/>
        <w:spacing w:before="0" w:beforeAutospacing="0" w:after="0" w:afterAutospacing="0"/>
        <w:ind w:left="-142"/>
        <w:rPr>
          <w:rFonts w:cs="Sylfaen"/>
          <w:sz w:val="16"/>
          <w:szCs w:val="16"/>
          <w:vertAlign w:val="superscript"/>
          <w:lang w:val="hy-AM"/>
        </w:rPr>
      </w:pPr>
      <w:r w:rsidRPr="00742B79">
        <w:rPr>
          <w:rStyle w:val="af5"/>
          <w:rFonts w:ascii="GHEA Grapalat" w:hAnsi="GHEA Grapalat"/>
          <w:b w:val="0"/>
          <w:sz w:val="16"/>
          <w:szCs w:val="16"/>
        </w:rPr>
        <w:t xml:space="preserve">                                                                </w:t>
      </w:r>
      <w:r w:rsidRPr="00742B79">
        <w:rPr>
          <w:rStyle w:val="af5"/>
          <w:rFonts w:ascii="GHEA Grapalat" w:hAnsi="GHEA Grapalat"/>
          <w:b w:val="0"/>
          <w:sz w:val="16"/>
          <w:szCs w:val="16"/>
          <w:lang w:val="hy-AM"/>
        </w:rPr>
        <w:tab/>
      </w:r>
    </w:p>
    <w:p w:rsidR="007D0798" w:rsidRPr="00742B79" w:rsidRDefault="007D0798" w:rsidP="007D0798">
      <w:pPr>
        <w:pStyle w:val="af4"/>
        <w:shd w:val="clear" w:color="auto" w:fill="FFFFFF"/>
        <w:spacing w:before="0" w:beforeAutospacing="0" w:after="0" w:afterAutospacing="0"/>
        <w:jc w:val="both"/>
        <w:rPr>
          <w:rFonts w:ascii="GHEA Grapalat" w:hAnsi="GHEA Grapalat"/>
          <w:sz w:val="20"/>
          <w:szCs w:val="20"/>
        </w:rPr>
      </w:pPr>
      <w:r w:rsidRPr="00742B79">
        <w:rPr>
          <w:rFonts w:eastAsiaTheme="minorHAnsi" w:cstheme="minorBidi"/>
        </w:rPr>
        <w:t>(</w:t>
      </w:r>
      <w:r w:rsidRPr="00742B79">
        <w:rPr>
          <w:rFonts w:ascii="GHEA Grapalat" w:eastAsiaTheme="minorHAnsi" w:hAnsi="GHEA Grapalat" w:cstheme="minorBidi"/>
        </w:rPr>
        <w:t xml:space="preserve">далее-принципал). </w:t>
      </w:r>
    </w:p>
    <w:p w:rsidR="007D0798" w:rsidRPr="00FC3A49"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af5"/>
          <w:rFonts w:ascii="GHEA Grapalat" w:hAnsi="GHEA Grapalat"/>
          <w:color w:val="FF0000"/>
          <w:sz w:val="20"/>
          <w:szCs w:val="20"/>
          <w:lang w:val="hy-AM"/>
        </w:rPr>
        <w:tab/>
      </w:r>
      <w:r w:rsidRPr="00FC3A49">
        <w:rPr>
          <w:rStyle w:val="af5"/>
          <w:rFonts w:ascii="GHEA Grapalat" w:hAnsi="GHEA Grapalat"/>
          <w:color w:val="FF0000"/>
          <w:sz w:val="20"/>
          <w:szCs w:val="20"/>
          <w:lang w:val="hy-AM"/>
        </w:rPr>
        <w:tab/>
      </w:r>
      <w:r w:rsidRPr="00FC3A49">
        <w:rPr>
          <w:rFonts w:eastAsiaTheme="minorHAnsi" w:cstheme="minorBidi"/>
          <w:color w:val="FF0000"/>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D0798" w:rsidRPr="00616AAA" w:rsidRDefault="007D0798" w:rsidP="007D0798">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C5078">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6F3FF8">
        <w:rPr>
          <w:rFonts w:ascii="GHEA Grapalat" w:eastAsiaTheme="minorHAnsi" w:hAnsi="GHEA Grapalat" w:cstheme="minorBidi"/>
          <w:sz w:val="18"/>
          <w:szCs w:val="18"/>
        </w:rPr>
        <w:t>*</w:t>
      </w:r>
    </w:p>
    <w:p w:rsidR="007D0798" w:rsidRPr="00616AAA" w:rsidRDefault="007D0798" w:rsidP="007D079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7D0798" w:rsidRPr="00616AAA" w:rsidRDefault="007D0798" w:rsidP="007D079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D0798" w:rsidRPr="00C43D00" w:rsidRDefault="007D0798" w:rsidP="007D0798">
      <w:pPr>
        <w:pStyle w:val="af4"/>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rPr>
        <w:t xml:space="preserve">5. Гарантия действует </w:t>
      </w:r>
      <w:r w:rsidR="00E22448">
        <w:rPr>
          <w:rFonts w:ascii="GHEA Grapalat" w:eastAsiaTheme="minorHAnsi" w:hAnsi="GHEA Grapalat" w:cstheme="minorBidi"/>
        </w:rPr>
        <w:t xml:space="preserve">с момента выпуска и в силе </w:t>
      </w:r>
      <w:r w:rsidRPr="00C43D00">
        <w:rPr>
          <w:rFonts w:ascii="GHEA Grapalat" w:eastAsiaTheme="minorHAnsi" w:hAnsi="GHEA Grapalat" w:cstheme="minorBidi"/>
        </w:rPr>
        <w:t>со дня вступления в силу договора N________________________ заключаемого  между  бенефициаром и</w:t>
      </w:r>
      <w:del w:id="20" w:author="Inesa Kocharyan" w:date="2023-07-07T17:34:00Z">
        <w:r w:rsidRPr="00C43D00" w:rsidDel="00E22448">
          <w:rPr>
            <w:rFonts w:ascii="GHEA Grapalat" w:eastAsiaTheme="minorHAnsi" w:hAnsi="GHEA Grapalat" w:cstheme="minorBidi"/>
          </w:rPr>
          <w:delText xml:space="preserve"> </w:delText>
        </w:r>
      </w:del>
      <w:r w:rsidRPr="00C43D00">
        <w:rPr>
          <w:rFonts w:ascii="GHEA Grapalat" w:eastAsiaTheme="minorHAnsi" w:hAnsi="GHEA Grapalat" w:cstheme="minorBidi"/>
        </w:rPr>
        <w:t xml:space="preserve">    </w:t>
      </w:r>
    </w:p>
    <w:p w:rsidR="007D0798" w:rsidRPr="00C43D00" w:rsidRDefault="00E22448" w:rsidP="007D0798">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7D0798" w:rsidRPr="00C43D00">
        <w:rPr>
          <w:rFonts w:ascii="GHEA Grapalat" w:eastAsiaTheme="minorHAnsi" w:hAnsi="GHEA Grapalat" w:cstheme="minorBidi"/>
          <w:sz w:val="18"/>
          <w:szCs w:val="18"/>
        </w:rPr>
        <w:t>номер заключаемого договара</w:t>
      </w:r>
    </w:p>
    <w:p w:rsidR="007D0798" w:rsidRPr="00C43D00" w:rsidRDefault="007D0798" w:rsidP="007D0798">
      <w:pPr>
        <w:pStyle w:val="af4"/>
        <w:shd w:val="clear" w:color="auto" w:fill="FFFFFF"/>
        <w:ind w:firstLine="374"/>
        <w:contextualSpacing/>
        <w:jc w:val="both"/>
        <w:rPr>
          <w:rFonts w:ascii="GHEA Grapalat" w:eastAsiaTheme="minorHAnsi" w:hAnsi="GHEA Grapalat" w:cstheme="minorBidi"/>
        </w:rPr>
      </w:pPr>
    </w:p>
    <w:p w:rsidR="007D0798" w:rsidRPr="00C43D00" w:rsidRDefault="00E22448" w:rsidP="007D0798">
      <w:pPr>
        <w:pStyle w:val="af4"/>
        <w:shd w:val="clear" w:color="auto" w:fill="FFFFFF"/>
        <w:contextualSpacing/>
        <w:jc w:val="both"/>
        <w:rPr>
          <w:rFonts w:ascii="GHEA Grapalat" w:eastAsiaTheme="minorHAnsi" w:hAnsi="GHEA Grapalat" w:cstheme="minorBidi"/>
          <w:lang w:val="hy-AM"/>
        </w:rPr>
      </w:pPr>
      <w:r w:rsidRPr="00C43D00">
        <w:rPr>
          <w:rFonts w:ascii="GHEA Grapalat" w:eastAsiaTheme="minorHAnsi" w:hAnsi="GHEA Grapalat" w:cstheme="minorBidi"/>
        </w:rPr>
        <w:t xml:space="preserve">принципалом </w:t>
      </w:r>
      <w:r w:rsidR="007D0798" w:rsidRPr="00C43D00">
        <w:rPr>
          <w:rFonts w:ascii="GHEA Grapalat" w:eastAsiaTheme="minorHAnsi" w:hAnsi="GHEA Grapalat" w:cstheme="minorBidi"/>
        </w:rPr>
        <w:t xml:space="preserve">и  действует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в</w:t>
      </w:r>
      <w:r w:rsidR="007D0798" w:rsidRPr="00C43D00">
        <w:rPr>
          <w:rFonts w:ascii="GHEA Grapalat" w:hAnsi="GHEA Grapalat"/>
        </w:rPr>
        <w:t>ключительно</w:t>
      </w:r>
      <w:r w:rsidR="007D0798" w:rsidRPr="00C43D00">
        <w:rPr>
          <w:rFonts w:ascii="GHEA Grapalat" w:eastAsiaTheme="minorHAnsi" w:hAnsi="GHEA Grapalat" w:cstheme="minorBidi"/>
        </w:rPr>
        <w:t xml:space="preserve">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девяностого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рабочего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дня</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следующего за днем </w:t>
      </w:r>
    </w:p>
    <w:p w:rsidR="007D0798" w:rsidRPr="00C43D00" w:rsidRDefault="007D0798" w:rsidP="007D0798">
      <w:pPr>
        <w:pStyle w:val="af4"/>
        <w:shd w:val="clear" w:color="auto" w:fill="FFFFFF"/>
        <w:contextualSpacing/>
        <w:jc w:val="both"/>
        <w:rPr>
          <w:rFonts w:ascii="GHEA Grapalat" w:eastAsiaTheme="minorHAnsi" w:hAnsi="GHEA Grapalat" w:cstheme="minorBidi"/>
          <w:sz w:val="18"/>
          <w:szCs w:val="18"/>
          <w:lang w:val="hy-AM"/>
        </w:rPr>
      </w:pPr>
    </w:p>
    <w:p w:rsidR="007D0798" w:rsidRPr="00C43D00" w:rsidRDefault="007D0798" w:rsidP="007D0798">
      <w:pPr>
        <w:pStyle w:val="af4"/>
        <w:shd w:val="clear" w:color="auto" w:fill="FFFFFF"/>
        <w:contextualSpacing/>
        <w:jc w:val="center"/>
        <w:rPr>
          <w:rFonts w:eastAsiaTheme="minorHAnsi" w:cstheme="minorBidi"/>
        </w:rPr>
      </w:pPr>
      <w:r w:rsidRPr="00C43D00">
        <w:rPr>
          <w:rFonts w:ascii="GHEA Grapalat" w:eastAsiaTheme="minorHAnsi" w:hAnsi="GHEA Grapalat" w:cstheme="minorBidi"/>
          <w:lang w:val="hy-AM"/>
        </w:rPr>
        <w:t>--------------------------------------------------------</w:t>
      </w:r>
      <w:r w:rsidRPr="00C43D00">
        <w:rPr>
          <w:rFonts w:ascii="GHEA Grapalat" w:eastAsiaTheme="minorHAnsi" w:hAnsi="GHEA Grapalat" w:cstheme="minorBidi"/>
        </w:rPr>
        <w:t>------------------</w:t>
      </w:r>
      <w:r w:rsidRPr="00C43D00">
        <w:rPr>
          <w:rFonts w:ascii="GHEA Grapalat" w:eastAsiaTheme="minorHAnsi" w:hAnsi="GHEA Grapalat" w:cstheme="minorBidi"/>
          <w:lang w:val="hy-AM"/>
        </w:rPr>
        <w:t>----------------------</w:t>
      </w:r>
      <w:r w:rsidRPr="00C43D00">
        <w:rPr>
          <w:rFonts w:eastAsiaTheme="minorHAnsi" w:cstheme="minorBidi"/>
        </w:rPr>
        <w:t xml:space="preserve"> </w:t>
      </w:r>
      <w:r w:rsidRPr="00C43D00">
        <w:rPr>
          <w:rFonts w:eastAsiaTheme="minorHAnsi" w:cstheme="minorBidi"/>
          <w:lang w:val="hy-AM"/>
        </w:rPr>
        <w:t>.</w:t>
      </w:r>
      <w:r w:rsidRPr="00C43D00">
        <w:rPr>
          <w:rFonts w:eastAsiaTheme="minorHAnsi" w:cstheme="minorBidi"/>
        </w:rPr>
        <w:t xml:space="preserve">                    </w:t>
      </w:r>
      <w:r w:rsidRPr="00C43D00">
        <w:rPr>
          <w:rFonts w:ascii="GHEA Grapalat" w:hAnsi="GHEA Grapalat"/>
          <w:sz w:val="16"/>
          <w:szCs w:val="16"/>
        </w:rPr>
        <w:t xml:space="preserve"> крайний  срок</w:t>
      </w:r>
      <w:r w:rsidRPr="00C43D00">
        <w:rPr>
          <w:rFonts w:ascii="GHEA Grapalat" w:eastAsiaTheme="minorHAnsi" w:hAnsi="GHEA Grapalat" w:cstheme="minorBidi"/>
          <w:sz w:val="16"/>
          <w:szCs w:val="16"/>
        </w:rPr>
        <w:t xml:space="preserve"> выполнения работ</w:t>
      </w:r>
      <w:r w:rsidRPr="00C43D00">
        <w:rPr>
          <w:rFonts w:ascii="GHEA Grapalat" w:hAnsi="GHEA Grapalat"/>
          <w:sz w:val="16"/>
          <w:szCs w:val="16"/>
        </w:rPr>
        <w:t xml:space="preserve">, предусмотренный заключаемым </w:t>
      </w:r>
      <w:r w:rsidR="00E85BF3">
        <w:rPr>
          <w:rFonts w:ascii="GHEA Grapalat" w:hAnsi="GHEA Grapalat"/>
          <w:sz w:val="16"/>
          <w:szCs w:val="16"/>
        </w:rPr>
        <w:t>договором</w:t>
      </w:r>
    </w:p>
    <w:p w:rsidR="007D0798" w:rsidRPr="00C43D00" w:rsidRDefault="007D0798" w:rsidP="007D0798">
      <w:pPr>
        <w:pStyle w:val="af4"/>
        <w:shd w:val="clear" w:color="auto" w:fill="FFFFFF"/>
        <w:contextualSpacing/>
        <w:jc w:val="center"/>
        <w:rPr>
          <w:rFonts w:eastAsiaTheme="minorHAnsi" w:cstheme="minorBidi"/>
        </w:rPr>
      </w:pPr>
    </w:p>
    <w:p w:rsidR="009426A2" w:rsidRDefault="007D0798" w:rsidP="007D0798">
      <w:pPr>
        <w:pStyle w:val="af4"/>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В день предоставления гарантии лицо, выдающее гарантию, с официального адреса</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w:t>
      </w:r>
      <w:r w:rsidR="009426A2">
        <w:rPr>
          <w:rFonts w:ascii="GHEA Grapalat" w:eastAsiaTheme="minorHAnsi" w:hAnsi="GHEA Grapalat" w:cstheme="minorBidi"/>
        </w:rPr>
        <w:t>---------------------------------------------------------------------------------------------------</w:t>
      </w:r>
      <w:r w:rsidRPr="00C43D00">
        <w:rPr>
          <w:rFonts w:ascii="GHEA Grapalat" w:eastAsiaTheme="minorHAnsi" w:hAnsi="GHEA Grapalat" w:cstheme="minorBidi"/>
        </w:rPr>
        <w:t xml:space="preserve">, </w:t>
      </w:r>
    </w:p>
    <w:p w:rsidR="009426A2" w:rsidRDefault="009426A2" w:rsidP="007D0798">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7D0798" w:rsidRPr="00C43D00" w:rsidRDefault="007D0798" w:rsidP="007D0798">
      <w:pPr>
        <w:pStyle w:val="af4"/>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7D0798" w:rsidRPr="00B138F3" w:rsidRDefault="007D0798" w:rsidP="007D0798">
      <w:pPr>
        <w:pStyle w:val="af4"/>
        <w:shd w:val="clear" w:color="auto" w:fill="FFFFFF"/>
        <w:contextualSpacing/>
        <w:jc w:val="both"/>
        <w:rPr>
          <w:rStyle w:val="af5"/>
          <w:rFonts w:ascii="GHEA Grapalat" w:hAnsi="GHEA Grapalat"/>
          <w:b w:val="0"/>
          <w:bCs w:val="0"/>
          <w:sz w:val="20"/>
          <w:szCs w:val="20"/>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7D0798" w:rsidRPr="00616AAA" w:rsidRDefault="007D0798" w:rsidP="007D0798">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D0798"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D0798" w:rsidRPr="00367717"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367717">
        <w:rPr>
          <w:rFonts w:ascii="GHEA Grapalat" w:eastAsiaTheme="minorHAnsi" w:hAnsi="GHEA Grapalat" w:cstheme="minorBidi"/>
        </w:rPr>
        <w:t>12. В день предоставления гарантии лицо, выдающее гарантию, с официального адреса</w:t>
      </w:r>
      <w:r w:rsidRPr="00367717">
        <w:rPr>
          <w:rFonts w:ascii="GHEA Grapalat" w:eastAsiaTheme="minorHAnsi" w:hAnsi="GHEA Grapalat" w:cstheme="minorBidi"/>
          <w:lang w:val="hy-AM"/>
        </w:rPr>
        <w:t xml:space="preserve"> </w:t>
      </w:r>
      <w:r w:rsidRPr="0036771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 xml:space="preserve">указанный в приглашении к процедуре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под кодом  ---   -------------.</w:t>
      </w:r>
    </w:p>
    <w:p w:rsidR="007D0798" w:rsidRPr="00367717" w:rsidRDefault="007D0798" w:rsidP="00D72AC9">
      <w:pPr>
        <w:pStyle w:val="af4"/>
        <w:shd w:val="clear" w:color="auto" w:fill="FFFFFF"/>
        <w:spacing w:before="0" w:beforeAutospacing="0" w:after="0" w:afterAutospacing="0"/>
        <w:ind w:firstLine="375"/>
        <w:rPr>
          <w:rFonts w:ascii="GHEA Grapalat" w:eastAsiaTheme="minorHAnsi" w:hAnsi="GHEA Grapalat" w:cstheme="minorBidi"/>
          <w:sz w:val="16"/>
          <w:szCs w:val="16"/>
        </w:rPr>
      </w:pPr>
      <w:r w:rsidRPr="00367717">
        <w:rPr>
          <w:rFonts w:ascii="GHEA Grapalat" w:eastAsiaTheme="minorHAnsi" w:hAnsi="GHEA Grapalat" w:cstheme="minorBidi"/>
          <w:sz w:val="16"/>
          <w:szCs w:val="16"/>
        </w:rPr>
        <w:t>код процедуры</w:t>
      </w:r>
    </w:p>
    <w:p w:rsidR="007D0798" w:rsidRPr="00367717"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367717">
        <w:rPr>
          <w:rFonts w:ascii="GHEA Grapalat" w:hAnsi="GHEA Grapalat"/>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af4"/>
        <w:shd w:val="clear" w:color="auto" w:fill="FFFFFF"/>
        <w:spacing w:before="0" w:beforeAutospacing="0" w:after="0" w:afterAutospacing="0"/>
        <w:rPr>
          <w:rFonts w:ascii="GHEA Grapalat" w:hAnsi="GHEA Grapalat" w:cs="Sylfaen"/>
          <w:vertAlign w:val="superscript"/>
        </w:rPr>
      </w:pPr>
      <w:r w:rsidRPr="00367717">
        <w:rPr>
          <w:rFonts w:ascii="GHEA Grapalat" w:hAnsi="GHEA Grapalat" w:cs="Sylfaen"/>
          <w:vertAlign w:val="superscript"/>
          <w:lang w:val="hy-AM"/>
        </w:rPr>
        <w:t xml:space="preserve">                                                        </w:t>
      </w:r>
      <w:r w:rsidRPr="00367717">
        <w:rPr>
          <w:rFonts w:ascii="GHEA Grapalat" w:hAnsi="GHEA Grapalat" w:cs="Sylfaen"/>
          <w:vertAlign w:val="superscript"/>
        </w:rPr>
        <w:t>число, месяц, год</w:t>
      </w:r>
    </w:p>
    <w:p w:rsidR="007D0798" w:rsidRPr="00FC3A49"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D0798" w:rsidRDefault="007D0798">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BD7D80" w:rsidRPr="00F31A4A" w:rsidRDefault="00071D1C" w:rsidP="00BD7D80">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F31A4A" w:rsidRPr="00F31A4A">
        <w:rPr>
          <w:rFonts w:ascii="GHEA Grapalat" w:hAnsi="GHEA Grapalat"/>
          <w:i w:val="0"/>
          <w:sz w:val="24"/>
          <w:szCs w:val="24"/>
        </w:rPr>
        <w:t>11</w:t>
      </w:r>
    </w:p>
    <w:p w:rsidR="00E47BA1" w:rsidRPr="006E534B" w:rsidRDefault="00BB28C8" w:rsidP="00E47BA1">
      <w:pPr>
        <w:pStyle w:val="aa"/>
        <w:widowControl w:val="0"/>
        <w:spacing w:after="160"/>
        <w:ind w:right="-7"/>
        <w:rPr>
          <w:rFonts w:ascii="GHEA Grapalat" w:hAnsi="GHEA Grapalat"/>
          <w:b/>
        </w:rPr>
      </w:pPr>
      <w:r w:rsidRPr="009F3DC7">
        <w:rPr>
          <w:rFonts w:ascii="GHEA Grapalat" w:hAnsi="GHEA Grapalat"/>
          <w:b/>
        </w:rPr>
        <w:t>ДОГОВОР</w:t>
      </w:r>
      <w:r w:rsidR="00E47BA1" w:rsidRPr="00E47BA1">
        <w:rPr>
          <w:rFonts w:ascii="GHEA Grapalat" w:hAnsi="GHEA Grapalat"/>
          <w:b/>
        </w:rPr>
        <w:t xml:space="preserve"> </w:t>
      </w:r>
      <w:r w:rsidR="00E47BA1" w:rsidRPr="006E534B">
        <w:rPr>
          <w:rFonts w:ascii="GHEA Grapalat" w:hAnsi="GHEA Grapalat"/>
          <w:b/>
        </w:rPr>
        <w:t xml:space="preserve">ОБЪЯВЛЕННЫЙ С ЦЕЛЬЮ ПРИОБРЕТЕНИЯ ОБЪЯВЛЕНИЕ О ПРОВЕДЕНИИ ОТКРЫТОГО ТЕНДЕРА НА СТРОИТЕЛЬНЫЕ РАБОТЫ ПО РЕМОНТУ 25-Й УЛИЦЫ </w:t>
      </w:r>
      <w:r w:rsidR="00E47BA1">
        <w:rPr>
          <w:rFonts w:ascii="GHEA Grapalat" w:hAnsi="GHEA Grapalat"/>
          <w:b/>
        </w:rPr>
        <w:t xml:space="preserve"> АМАСИ</w:t>
      </w:r>
      <w:r w:rsidR="00E47BA1" w:rsidRPr="00F434C9">
        <w:rPr>
          <w:rFonts w:ascii="GHEA Grapalat" w:hAnsi="GHEA Grapalat"/>
          <w:b/>
        </w:rPr>
        <w:t>И</w:t>
      </w:r>
      <w:r w:rsidR="00E47BA1" w:rsidRPr="006E534B">
        <w:rPr>
          <w:rFonts w:ascii="GHEA Grapalat" w:hAnsi="GHEA Grapalat"/>
          <w:b/>
        </w:rPr>
        <w:t xml:space="preserve"> В ОБЩИНЕ АМАСИЯ ШИРАКСКОГО РА  ДЛЯ НУЖД  МУНИЦИПАЛИТЕТА АМАСИИ</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af6"/>
          <w:rFonts w:ascii="GHEA Grapalat" w:hAnsi="GHEA Grapalat"/>
        </w:rPr>
        <w:footnoteReference w:customMarkFollows="1" w:id="22"/>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af6"/>
          <w:rFonts w:ascii="GHEA Grapalat" w:hAnsi="GHEA Grapalat"/>
        </w:rPr>
        <w:t xml:space="preserve"> </w:t>
      </w:r>
      <w:r w:rsidR="00A510FA">
        <w:rPr>
          <w:rStyle w:val="af6"/>
          <w:rFonts w:ascii="GHEA Grapalat" w:hAnsi="GHEA Grapalat"/>
          <w:spacing w:val="-4"/>
        </w:rPr>
        <w:footnoteReference w:customMarkFollows="1" w:id="23"/>
        <w:t>19</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af6"/>
          <w:rFonts w:ascii="GHEA Grapalat" w:hAnsi="GHEA Grapalat"/>
        </w:rPr>
        <w:footnoteReference w:customMarkFollows="1" w:id="24"/>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20390F">
        <w:rPr>
          <w:rStyle w:val="af6"/>
          <w:rFonts w:ascii="GHEA Grapalat" w:hAnsi="GHEA Grapalat"/>
        </w:rPr>
        <w:footnoteReference w:customMarkFollows="1" w:id="25"/>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26"/>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27"/>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857D09" w:rsidRPr="00804EE9" w:rsidRDefault="00857D09" w:rsidP="00CA2E3E">
      <w:pPr>
        <w:widowControl w:val="0"/>
        <w:tabs>
          <w:tab w:val="left" w:pos="1276"/>
        </w:tabs>
        <w:spacing w:after="160" w:line="360" w:lineRule="auto"/>
        <w:ind w:firstLine="567"/>
        <w:jc w:val="both"/>
        <w:rPr>
          <w:rFonts w:ascii="GHEA Grapalat" w:hAnsi="GHEA Grapalat"/>
        </w:rPr>
      </w:pPr>
      <w:r w:rsidRPr="00857D09">
        <w:rPr>
          <w:rFonts w:ascii="GHEA Grapalat" w:hAnsi="GHEA Grapalat"/>
        </w:rPr>
        <w:t>7.12</w:t>
      </w:r>
      <w:r w:rsidR="001A232C">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rsidR="00804EE9" w:rsidRPr="00804EE9" w:rsidRDefault="00804EE9">
      <w:pPr>
        <w:rPr>
          <w:rFonts w:ascii="GHEA Grapalat" w:hAnsi="GHEA Grapalat"/>
          <w:vertAlign w:val="superscript"/>
        </w:rPr>
      </w:pPr>
      <w:r w:rsidRPr="00804EE9">
        <w:rPr>
          <w:rFonts w:ascii="GHEA Grapalat" w:hAnsi="GHEA Grapalat"/>
          <w:vertAlign w:val="superscript"/>
          <w:lang w:val="hy-AM"/>
        </w:rPr>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r w:rsidR="00EA50FE">
        <w:rPr>
          <w:rStyle w:val="ezkurwreuab5ozgtqnkl"/>
          <w:i/>
          <w:sz w:val="20"/>
          <w:szCs w:val="20"/>
        </w:rPr>
        <w:t>заказчиком</w:t>
      </w:r>
      <w:r w:rsidRPr="00EA50FE">
        <w:rPr>
          <w:rStyle w:val="ezkurwreuab5ozgtqnkl"/>
          <w:i/>
          <w:sz w:val="20"/>
          <w:szCs w:val="20"/>
        </w:rPr>
        <w:t>ом,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r w:rsidR="00EA50FE" w:rsidRPr="00EA50FE">
        <w:rPr>
          <w:rStyle w:val="ezkurwreuab5ozgtqnkl"/>
          <w:i/>
          <w:sz w:val="20"/>
          <w:szCs w:val="20"/>
        </w:rPr>
        <w:t>.</w:t>
      </w:r>
      <w:r w:rsidRPr="00804EE9">
        <w:rPr>
          <w:rFonts w:ascii="GHEA Grapalat" w:hAnsi="GHEA Grapalat"/>
          <w:vertAlign w:val="superscript"/>
        </w:rPr>
        <w:br w:type="page"/>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464493">
        <w:rPr>
          <w:rFonts w:ascii="GHEA Grapalat" w:hAnsi="GHEA Grapalat"/>
          <w:lang w:val="hy-AM"/>
        </w:rPr>
        <w:t>,</w:t>
      </w:r>
      <w:r w:rsidRPr="009F3DC7">
        <w:rPr>
          <w:rFonts w:ascii="GHEA Grapalat" w:hAnsi="GHEA Grapalat"/>
        </w:rPr>
        <w:t xml:space="preserve"> № 3.1</w:t>
      </w:r>
      <w:r w:rsidR="00464493">
        <w:rPr>
          <w:rFonts w:ascii="GHEA Grapalat" w:hAnsi="GHEA Grapalat"/>
        </w:rPr>
        <w:t xml:space="preserve"> и</w:t>
      </w:r>
      <w:r w:rsidR="00464493">
        <w:rPr>
          <w:rFonts w:ascii="GHEA Grapalat" w:hAnsi="GHEA Grapalat"/>
          <w:lang w:val="hy-AM"/>
        </w:rPr>
        <w:t xml:space="preserve"> </w:t>
      </w:r>
      <w:r w:rsidR="00464493" w:rsidRPr="009F3DC7">
        <w:rPr>
          <w:rFonts w:ascii="GHEA Grapalat" w:hAnsi="GHEA Grapalat"/>
        </w:rPr>
        <w:t xml:space="preserve">№ </w:t>
      </w:r>
      <w:r w:rsidR="00464493">
        <w:rPr>
          <w:rFonts w:ascii="GHEA Grapalat" w:hAnsi="GHEA Grapalat"/>
          <w:lang w:val="hy-AM"/>
        </w:rPr>
        <w:t>4</w:t>
      </w:r>
      <w:r w:rsidR="00464493" w:rsidRPr="009F3DC7">
        <w:rPr>
          <w:rFonts w:ascii="GHEA Grapalat" w:hAnsi="GHEA Grapalat"/>
        </w:rPr>
        <w:t xml:space="preserve"> </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00857D09"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BB4D52"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w:t>
      </w:r>
      <w:r w:rsidR="00FF6A6E" w:rsidRPr="001F41EB">
        <w:rPr>
          <w:rFonts w:ascii="GHEA Grapalat" w:hAnsi="GHEA Grapalat"/>
        </w:rPr>
        <w:t xml:space="preserve">------ </w:t>
      </w:r>
      <w:r w:rsidR="00FF6A6E" w:rsidRPr="0013598D">
        <w:rPr>
          <w:rFonts w:ascii="GHEA Grapalat" w:hAnsi="GHEA Grapalat"/>
        </w:rPr>
        <w:t xml:space="preserve"> </w:t>
      </w:r>
      <w:r w:rsidRPr="0013598D">
        <w:rPr>
          <w:rFonts w:ascii="GHEA Grapalat" w:hAnsi="GHEA Grapalat"/>
        </w:rPr>
        <w:t>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DB5AD0" w:rsidRPr="00BB4D52">
        <w:rPr>
          <w:rStyle w:val="af6"/>
          <w:rFonts w:ascii="GHEA Grapalat" w:hAnsi="GHEA Grapalat"/>
        </w:rPr>
        <w:t>2</w:t>
      </w:r>
      <w:r w:rsidR="00DB5AD0" w:rsidRPr="00DB5AD0">
        <w:rPr>
          <w:vertAlign w:val="superscript"/>
        </w:rPr>
        <w:t>5</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650850" w:rsidRDefault="00650850" w:rsidP="00BB28C8">
      <w:pPr>
        <w:widowControl w:val="0"/>
        <w:spacing w:after="160" w:line="360" w:lineRule="auto"/>
        <w:ind w:firstLine="567"/>
        <w:jc w:val="both"/>
        <w:rPr>
          <w:rFonts w:ascii="GHEA Grapalat" w:hAnsi="GHEA Grapalat"/>
          <w:i/>
        </w:rPr>
      </w:pPr>
    </w:p>
    <w:p w:rsidR="00650850" w:rsidRPr="009F3DC7" w:rsidRDefault="00650850" w:rsidP="00BB28C8">
      <w:pPr>
        <w:widowControl w:val="0"/>
        <w:spacing w:after="160" w:line="360" w:lineRule="auto"/>
        <w:ind w:firstLine="567"/>
        <w:jc w:val="both"/>
        <w:rPr>
          <w:rFonts w:ascii="GHEA Grapalat" w:hAnsi="GHEA Grapalat"/>
          <w:u w:val="single"/>
        </w:rPr>
      </w:pPr>
      <w:r>
        <w:rPr>
          <w:rFonts w:ascii="GHEA Grapalat" w:hAnsi="GHEA Grapalat"/>
          <w:i/>
        </w:rPr>
        <w:t>---------------------------------</w:t>
      </w:r>
    </w:p>
    <w:p w:rsidR="00DB5AD0" w:rsidRPr="00124BE9" w:rsidRDefault="00DB5AD0" w:rsidP="00DB5AD0">
      <w:pPr>
        <w:pStyle w:val="af2"/>
        <w:widowControl w:val="0"/>
        <w:jc w:val="both"/>
        <w:rPr>
          <w:rFonts w:ascii="GHEA Grapalat" w:hAnsi="GHEA Grapalat"/>
          <w:lang w:val="hy-AM"/>
        </w:rPr>
      </w:pPr>
      <w:r w:rsidRPr="00DB5AD0">
        <w:rPr>
          <w:rFonts w:ascii="GHEA Grapalat" w:hAnsi="GHEA Grapalat"/>
          <w:i/>
          <w:vertAlign w:val="superscript"/>
        </w:rPr>
        <w:t>25</w:t>
      </w:r>
      <w:r w:rsidRPr="00DB5AD0">
        <w:rPr>
          <w:rFonts w:ascii="GHEA Grapalat" w:hAnsi="GHEA Grapalat"/>
          <w:i/>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DB5AD0" w:rsidRPr="00124BE9" w:rsidRDefault="00DB5AD0" w:rsidP="00DB5AD0">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FF6A6E" w:rsidRDefault="00FF6A6E" w:rsidP="00FF6A6E">
      <w:pPr>
        <w:pStyle w:val="af2"/>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Приложение № 1</w:t>
      </w:r>
    </w:p>
    <w:p w:rsidR="00BD7D80" w:rsidRPr="00F31A4A" w:rsidRDefault="00BB28C8" w:rsidP="00BD7D80">
      <w:pPr>
        <w:pStyle w:val="a3"/>
        <w:widowControl w:val="0"/>
        <w:spacing w:after="160" w:line="240" w:lineRule="auto"/>
        <w:ind w:left="2832" w:firstLine="708"/>
        <w:jc w:val="center"/>
        <w:rPr>
          <w:rFonts w:ascii="GHEA Grapalat" w:hAnsi="GHEA Grapalat"/>
          <w:i w:val="0"/>
          <w:sz w:val="24"/>
          <w:szCs w:val="24"/>
        </w:rPr>
      </w:pPr>
      <w:r w:rsidRPr="009F3DC7">
        <w:rPr>
          <w:rFonts w:ascii="GHEA Grapalat" w:hAnsi="GHEA Grapalat"/>
          <w:i w:val="0"/>
        </w:rPr>
        <w:t xml:space="preserve">к Договору 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F31A4A" w:rsidRPr="00F31A4A">
        <w:rPr>
          <w:rFonts w:ascii="GHEA Grapalat" w:hAnsi="GHEA Grapalat"/>
          <w:i w:val="0"/>
          <w:sz w:val="24"/>
          <w:szCs w:val="24"/>
        </w:rPr>
        <w:t>11</w:t>
      </w:r>
    </w:p>
    <w:p w:rsidR="00BB28C8" w:rsidRPr="009F3DC7" w:rsidRDefault="00BB28C8" w:rsidP="00BB28C8">
      <w:pPr>
        <w:widowControl w:val="0"/>
        <w:spacing w:after="160" w:line="360" w:lineRule="auto"/>
        <w:ind w:firstLine="567"/>
        <w:jc w:val="right"/>
        <w:rPr>
          <w:rFonts w:ascii="GHEA Grapalat" w:hAnsi="GHEA Grapalat"/>
          <w:i/>
        </w:rPr>
      </w:pP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00BD7D80" w:rsidRPr="00BA1BC1">
        <w:rPr>
          <w:rFonts w:ascii="GHEA Grapalat" w:hAnsi="GHEA Grapalat"/>
          <w:i/>
        </w:rPr>
        <w:t>25</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1134"/>
        <w:gridCol w:w="566"/>
        <w:gridCol w:w="1418"/>
        <w:gridCol w:w="992"/>
        <w:gridCol w:w="567"/>
        <w:gridCol w:w="992"/>
        <w:gridCol w:w="1338"/>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4B4574">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566"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1418"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567"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330"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4B4574">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3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566"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418"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567"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338"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af6"/>
                <w:rFonts w:ascii="GHEA Grapalat" w:hAnsi="GHEA Grapalat"/>
                <w:sz w:val="16"/>
                <w:szCs w:val="16"/>
              </w:rPr>
              <w:footnoteReference w:customMarkFollows="1" w:id="29"/>
              <w:t>**</w:t>
            </w:r>
          </w:p>
        </w:tc>
      </w:tr>
      <w:tr w:rsidR="00BB28C8" w:rsidRPr="00F8360E" w:rsidTr="004B4574">
        <w:trPr>
          <w:jc w:val="center"/>
        </w:trPr>
        <w:tc>
          <w:tcPr>
            <w:tcW w:w="1765" w:type="dxa"/>
          </w:tcPr>
          <w:p w:rsidR="00BB28C8" w:rsidRPr="004B4574" w:rsidRDefault="004B4574"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1.</w:t>
            </w:r>
          </w:p>
        </w:tc>
        <w:tc>
          <w:tcPr>
            <w:tcW w:w="1560" w:type="dxa"/>
          </w:tcPr>
          <w:p w:rsidR="00BB28C8" w:rsidRPr="004B4574" w:rsidRDefault="004B4574" w:rsidP="004B4574">
            <w:pPr>
              <w:widowControl w:val="0"/>
              <w:spacing w:after="120"/>
              <w:rPr>
                <w:rFonts w:ascii="GHEA Grapalat" w:hAnsi="GHEA Grapalat"/>
                <w:sz w:val="16"/>
                <w:szCs w:val="16"/>
                <w:lang w:val="en-US"/>
              </w:rPr>
            </w:pPr>
            <w:r>
              <w:rPr>
                <w:rFonts w:ascii="GHEA Grapalat" w:hAnsi="GHEA Grapalat"/>
                <w:sz w:val="16"/>
                <w:szCs w:val="16"/>
                <w:lang w:val="en-US"/>
              </w:rPr>
              <w:t>45231162</w:t>
            </w:r>
          </w:p>
        </w:tc>
        <w:tc>
          <w:tcPr>
            <w:tcW w:w="1134" w:type="dxa"/>
          </w:tcPr>
          <w:p w:rsidR="00BB28C8" w:rsidRPr="00F8360E" w:rsidRDefault="00DC3B67" w:rsidP="004B4574">
            <w:pPr>
              <w:widowControl w:val="0"/>
              <w:spacing w:after="120"/>
              <w:rPr>
                <w:rFonts w:ascii="GHEA Grapalat" w:hAnsi="GHEA Grapalat"/>
                <w:sz w:val="16"/>
                <w:szCs w:val="16"/>
              </w:rPr>
            </w:pPr>
            <w:r w:rsidRPr="00DC3B67">
              <w:rPr>
                <w:rFonts w:ascii="GHEA Grapalat" w:hAnsi="GHEA Grapalat"/>
                <w:sz w:val="16"/>
                <w:szCs w:val="16"/>
              </w:rPr>
              <w:t>см. прикрепленный файл</w:t>
            </w:r>
          </w:p>
        </w:tc>
        <w:tc>
          <w:tcPr>
            <w:tcW w:w="566" w:type="dxa"/>
          </w:tcPr>
          <w:p w:rsidR="00BB28C8" w:rsidRPr="004B4574" w:rsidRDefault="004B4574"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11</w:t>
            </w:r>
          </w:p>
        </w:tc>
        <w:tc>
          <w:tcPr>
            <w:tcW w:w="1418" w:type="dxa"/>
          </w:tcPr>
          <w:p w:rsidR="00BB28C8" w:rsidRPr="004B4574" w:rsidRDefault="004B4574" w:rsidP="004B4574">
            <w:pPr>
              <w:widowControl w:val="0"/>
              <w:spacing w:after="120"/>
              <w:rPr>
                <w:rFonts w:ascii="GHEA Grapalat" w:hAnsi="GHEA Grapalat"/>
                <w:sz w:val="16"/>
                <w:szCs w:val="16"/>
                <w:lang w:val="en-US"/>
              </w:rPr>
            </w:pPr>
            <w:r>
              <w:rPr>
                <w:rFonts w:ascii="GHEA Grapalat" w:hAnsi="GHEA Grapalat"/>
                <w:sz w:val="16"/>
                <w:szCs w:val="16"/>
                <w:lang w:val="en-US"/>
              </w:rPr>
              <w:t>144411621</w:t>
            </w: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567" w:type="dxa"/>
          </w:tcPr>
          <w:p w:rsidR="00BB28C8" w:rsidRPr="004B4574" w:rsidRDefault="004B4574" w:rsidP="004B4574">
            <w:pPr>
              <w:widowControl w:val="0"/>
              <w:spacing w:after="120"/>
              <w:ind w:firstLine="567"/>
              <w:rPr>
                <w:rFonts w:ascii="GHEA Grapalat" w:hAnsi="GHEA Grapalat"/>
                <w:sz w:val="16"/>
                <w:szCs w:val="16"/>
                <w:lang w:val="en-US"/>
              </w:rPr>
            </w:pPr>
            <w:r>
              <w:rPr>
                <w:rFonts w:ascii="GHEA Grapalat" w:hAnsi="GHEA Grapalat"/>
                <w:sz w:val="16"/>
                <w:szCs w:val="16"/>
                <w:lang w:val="en-US"/>
              </w:rPr>
              <w:t>11</w:t>
            </w:r>
          </w:p>
        </w:tc>
        <w:tc>
          <w:tcPr>
            <w:tcW w:w="992" w:type="dxa"/>
          </w:tcPr>
          <w:p w:rsidR="00BB28C8" w:rsidRPr="004B4574" w:rsidRDefault="004B4574" w:rsidP="004B4574">
            <w:pPr>
              <w:widowControl w:val="0"/>
              <w:spacing w:after="120"/>
              <w:rPr>
                <w:rFonts w:ascii="GHEA Grapalat" w:hAnsi="GHEA Grapalat"/>
                <w:sz w:val="16"/>
                <w:szCs w:val="16"/>
                <w:lang w:val="en-US"/>
              </w:rPr>
            </w:pPr>
            <w:r>
              <w:rPr>
                <w:rFonts w:ascii="GHEA Grapalat" w:hAnsi="GHEA Grapalat"/>
                <w:sz w:val="16"/>
                <w:szCs w:val="16"/>
                <w:lang w:val="en-US"/>
              </w:rPr>
              <w:t>С.Амасия</w:t>
            </w:r>
          </w:p>
        </w:tc>
        <w:tc>
          <w:tcPr>
            <w:tcW w:w="1338" w:type="dxa"/>
          </w:tcPr>
          <w:p w:rsidR="00BB28C8" w:rsidRPr="00DC3B67" w:rsidRDefault="00DC3B67" w:rsidP="00DC3B67">
            <w:pPr>
              <w:widowControl w:val="0"/>
              <w:spacing w:after="120"/>
              <w:rPr>
                <w:rFonts w:ascii="GHEA Grapalat" w:hAnsi="GHEA Grapalat"/>
                <w:sz w:val="16"/>
                <w:szCs w:val="16"/>
                <w:lang w:val="en-US"/>
              </w:rPr>
            </w:pPr>
            <w:r>
              <w:rPr>
                <w:rFonts w:ascii="GHEA Grapalat" w:hAnsi="GHEA Grapalat"/>
                <w:sz w:val="16"/>
                <w:szCs w:val="16"/>
                <w:lang w:val="en-US"/>
              </w:rPr>
              <w:t>120 день</w:t>
            </w:r>
          </w:p>
        </w:tc>
      </w:tr>
      <w:tr w:rsidR="00BB28C8" w:rsidRPr="00F8360E" w:rsidTr="004B4574">
        <w:trPr>
          <w:jc w:val="center"/>
        </w:trPr>
        <w:tc>
          <w:tcPr>
            <w:tcW w:w="1765" w:type="dxa"/>
          </w:tcPr>
          <w:p w:rsidR="00BB28C8" w:rsidRPr="00F8360E" w:rsidRDefault="00BB28C8" w:rsidP="003D2146">
            <w:pPr>
              <w:widowControl w:val="0"/>
              <w:spacing w:after="120"/>
              <w:ind w:firstLine="567"/>
              <w:jc w:val="center"/>
              <w:rPr>
                <w:rFonts w:ascii="GHEA Grapalat" w:hAnsi="GHEA Grapalat"/>
                <w:sz w:val="16"/>
                <w:szCs w:val="16"/>
              </w:rPr>
            </w:pPr>
          </w:p>
        </w:tc>
        <w:tc>
          <w:tcPr>
            <w:tcW w:w="1560" w:type="dxa"/>
          </w:tcPr>
          <w:p w:rsidR="00BB28C8" w:rsidRPr="00F8360E" w:rsidRDefault="00BB28C8" w:rsidP="003D2146">
            <w:pPr>
              <w:widowControl w:val="0"/>
              <w:spacing w:after="120"/>
              <w:ind w:firstLine="567"/>
              <w:jc w:val="center"/>
              <w:rPr>
                <w:rFonts w:ascii="GHEA Grapalat" w:hAnsi="GHEA Grapalat"/>
                <w:sz w:val="16"/>
                <w:szCs w:val="16"/>
              </w:rPr>
            </w:pPr>
          </w:p>
        </w:tc>
        <w:tc>
          <w:tcPr>
            <w:tcW w:w="1134" w:type="dxa"/>
          </w:tcPr>
          <w:p w:rsidR="00BB28C8" w:rsidRPr="00F8360E" w:rsidRDefault="00BB28C8" w:rsidP="003D2146">
            <w:pPr>
              <w:widowControl w:val="0"/>
              <w:spacing w:after="120"/>
              <w:ind w:firstLine="567"/>
              <w:jc w:val="center"/>
              <w:rPr>
                <w:rFonts w:ascii="GHEA Grapalat" w:hAnsi="GHEA Grapalat"/>
                <w:sz w:val="16"/>
                <w:szCs w:val="16"/>
              </w:rPr>
            </w:pPr>
          </w:p>
        </w:tc>
        <w:tc>
          <w:tcPr>
            <w:tcW w:w="566" w:type="dxa"/>
          </w:tcPr>
          <w:p w:rsidR="00BB28C8" w:rsidRPr="00F8360E" w:rsidRDefault="00BB28C8" w:rsidP="003D2146">
            <w:pPr>
              <w:widowControl w:val="0"/>
              <w:spacing w:after="120"/>
              <w:ind w:firstLine="567"/>
              <w:jc w:val="center"/>
              <w:rPr>
                <w:rFonts w:ascii="GHEA Grapalat" w:hAnsi="GHEA Grapalat"/>
                <w:sz w:val="16"/>
                <w:szCs w:val="16"/>
              </w:rPr>
            </w:pPr>
          </w:p>
        </w:tc>
        <w:tc>
          <w:tcPr>
            <w:tcW w:w="1418" w:type="dxa"/>
          </w:tcPr>
          <w:p w:rsidR="00BB28C8" w:rsidRPr="00F8360E" w:rsidRDefault="00BB28C8" w:rsidP="003D2146">
            <w:pPr>
              <w:widowControl w:val="0"/>
              <w:spacing w:after="120"/>
              <w:ind w:firstLine="567"/>
              <w:jc w:val="center"/>
              <w:rPr>
                <w:rFonts w:ascii="GHEA Grapalat" w:hAnsi="GHEA Grapalat"/>
                <w:sz w:val="16"/>
                <w:szCs w:val="16"/>
              </w:rPr>
            </w:pPr>
          </w:p>
        </w:tc>
        <w:tc>
          <w:tcPr>
            <w:tcW w:w="1559" w:type="dxa"/>
            <w:gridSpan w:val="2"/>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1338" w:type="dxa"/>
          </w:tcPr>
          <w:p w:rsidR="00BB28C8" w:rsidRPr="00F8360E" w:rsidRDefault="00BB28C8" w:rsidP="003D2146">
            <w:pPr>
              <w:widowControl w:val="0"/>
              <w:spacing w:after="120"/>
              <w:ind w:firstLine="567"/>
              <w:jc w:val="center"/>
              <w:rPr>
                <w:rFonts w:ascii="GHEA Grapalat" w:hAnsi="GHEA Grapalat"/>
                <w:sz w:val="16"/>
                <w:szCs w:val="16"/>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Приложение № 2</w:t>
      </w:r>
    </w:p>
    <w:p w:rsidR="00BD7D80" w:rsidRPr="00F31A4A" w:rsidRDefault="00BB28C8" w:rsidP="00BD7D80">
      <w:pPr>
        <w:pStyle w:val="a3"/>
        <w:widowControl w:val="0"/>
        <w:spacing w:after="160" w:line="240" w:lineRule="auto"/>
        <w:ind w:firstLine="0"/>
        <w:jc w:val="center"/>
        <w:rPr>
          <w:rFonts w:ascii="GHEA Grapalat" w:hAnsi="GHEA Grapalat"/>
          <w:i w:val="0"/>
          <w:sz w:val="24"/>
          <w:szCs w:val="24"/>
        </w:rPr>
      </w:pPr>
      <w:r w:rsidRPr="009F3DC7">
        <w:rPr>
          <w:rFonts w:ascii="GHEA Grapalat" w:hAnsi="GHEA Grapalat"/>
          <w:i w:val="0"/>
        </w:rPr>
        <w:t xml:space="preserve">к Договору под кодом </w:t>
      </w:r>
      <w:r w:rsidR="00BD7D80" w:rsidRPr="008450D2">
        <w:rPr>
          <w:rFonts w:ascii="GHEA Grapalat" w:hAnsi="GHEA Grapalat"/>
          <w:i w:val="0"/>
          <w:sz w:val="24"/>
          <w:szCs w:val="24"/>
        </w:rPr>
        <w:t>SХMAH-GHASХDЗB</w:t>
      </w:r>
      <w:r w:rsidR="00BD7D80">
        <w:rPr>
          <w:rFonts w:ascii="GHEA Grapalat" w:hAnsi="GHEA Grapalat"/>
          <w:i w:val="0"/>
          <w:sz w:val="24"/>
          <w:szCs w:val="24"/>
          <w:lang w:val="hy-AM"/>
        </w:rPr>
        <w:t>-2</w:t>
      </w:r>
      <w:r w:rsidR="00BD7D80" w:rsidRPr="00A61357">
        <w:rPr>
          <w:rFonts w:ascii="GHEA Grapalat" w:hAnsi="GHEA Grapalat"/>
          <w:i w:val="0"/>
          <w:sz w:val="24"/>
          <w:szCs w:val="24"/>
        </w:rPr>
        <w:t>5</w:t>
      </w:r>
      <w:r w:rsidR="00BD7D80">
        <w:rPr>
          <w:rFonts w:ascii="GHEA Grapalat" w:hAnsi="GHEA Grapalat"/>
          <w:i w:val="0"/>
          <w:sz w:val="24"/>
          <w:szCs w:val="24"/>
          <w:lang w:val="hy-AM"/>
        </w:rPr>
        <w:t>/</w:t>
      </w:r>
      <w:r w:rsidR="00F31A4A" w:rsidRPr="00F31A4A">
        <w:rPr>
          <w:rFonts w:ascii="GHEA Grapalat" w:hAnsi="GHEA Grapalat"/>
          <w:i w:val="0"/>
          <w:sz w:val="24"/>
          <w:szCs w:val="24"/>
        </w:rPr>
        <w:t>11</w:t>
      </w:r>
    </w:p>
    <w:p w:rsidR="00BB28C8" w:rsidRPr="009F3DC7" w:rsidRDefault="00BB28C8" w:rsidP="00BD7D80">
      <w:pPr>
        <w:widowControl w:val="0"/>
        <w:spacing w:after="160" w:line="360" w:lineRule="auto"/>
        <w:ind w:firstLine="567"/>
        <w:jc w:val="center"/>
        <w:rPr>
          <w:rFonts w:ascii="GHEA Grapalat" w:hAnsi="GHEA Grapalat"/>
          <w:i/>
        </w:rPr>
      </w:pP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00BD7D80" w:rsidRPr="00BA1BC1">
        <w:rPr>
          <w:rFonts w:ascii="GHEA Grapalat" w:hAnsi="GHEA Grapalat"/>
          <w:i/>
        </w:rPr>
        <w:t>25</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BA1BC1" w:rsidRDefault="00BB28C8" w:rsidP="00BB28C8">
      <w:pPr>
        <w:widowControl w:val="0"/>
        <w:spacing w:after="160" w:line="360" w:lineRule="auto"/>
        <w:ind w:firstLine="567"/>
        <w:jc w:val="center"/>
        <w:rPr>
          <w:rFonts w:ascii="GHEA Grapalat" w:hAnsi="GHEA Grapalat"/>
        </w:rPr>
      </w:pPr>
      <w:r>
        <w:rPr>
          <w:rFonts w:ascii="GHEA Grapalat" w:hAnsi="GHEA Grapalat"/>
        </w:rPr>
        <w:t>ГРАФИК ОПЛАТЫ</w:t>
      </w:r>
      <w:r>
        <w:rPr>
          <w:rStyle w:val="af6"/>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7627"/>
      </w:tblGrid>
      <w:tr w:rsidR="00BB28C8" w:rsidRPr="00D25446" w:rsidTr="00B45B39">
        <w:trPr>
          <w:trHeight w:val="326"/>
          <w:jc w:val="center"/>
        </w:trPr>
        <w:tc>
          <w:tcPr>
            <w:tcW w:w="11103" w:type="dxa"/>
            <w:gridSpan w:val="4"/>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w:t>
            </w:r>
            <w:r w:rsidR="00BD7D80" w:rsidRPr="00BD7D80">
              <w:rPr>
                <w:rFonts w:ascii="GHEA Grapalat" w:hAnsi="GHEA Grapalat"/>
                <w:sz w:val="16"/>
                <w:szCs w:val="16"/>
              </w:rPr>
              <w:t>25</w:t>
            </w:r>
            <w:r w:rsidRPr="00D25446">
              <w:rPr>
                <w:rFonts w:ascii="GHEA Grapalat" w:hAnsi="GHEA Grapalat"/>
                <w:sz w:val="16"/>
                <w:szCs w:val="16"/>
              </w:rPr>
              <w:t xml:space="preserve"> г., по месяцам, в том числе</w:t>
            </w:r>
            <w:r>
              <w:rPr>
                <w:rStyle w:val="af6"/>
                <w:rFonts w:ascii="GHEA Grapalat" w:hAnsi="GHEA Grapalat"/>
                <w:sz w:val="16"/>
                <w:szCs w:val="16"/>
              </w:rPr>
              <w:footnoteReference w:customMarkFollows="1" w:id="31"/>
              <w:t>**</w:t>
            </w:r>
          </w:p>
        </w:tc>
      </w:tr>
      <w:tr w:rsidR="001965BE" w:rsidRPr="00D25446" w:rsidTr="008E6A8B">
        <w:trPr>
          <w:cantSplit/>
          <w:trHeight w:val="1096"/>
          <w:jc w:val="center"/>
        </w:trPr>
        <w:tc>
          <w:tcPr>
            <w:tcW w:w="922" w:type="dxa"/>
            <w:vAlign w:val="center"/>
          </w:tcPr>
          <w:p w:rsidR="001965BE" w:rsidRPr="001965BE" w:rsidRDefault="001965BE" w:rsidP="003D2146">
            <w:pPr>
              <w:widowControl w:val="0"/>
              <w:spacing w:after="120"/>
              <w:ind w:left="-43"/>
              <w:jc w:val="center"/>
              <w:rPr>
                <w:rFonts w:ascii="GHEA Grapalat" w:hAnsi="GHEA Grapalat"/>
                <w:sz w:val="16"/>
                <w:szCs w:val="16"/>
                <w:lang w:val="en-US"/>
              </w:rPr>
            </w:pPr>
            <w:r>
              <w:rPr>
                <w:rFonts w:ascii="GHEA Grapalat" w:hAnsi="GHEA Grapalat"/>
                <w:sz w:val="16"/>
                <w:szCs w:val="16"/>
                <w:lang w:val="en-US"/>
              </w:rPr>
              <w:t>1.</w:t>
            </w:r>
          </w:p>
        </w:tc>
        <w:tc>
          <w:tcPr>
            <w:tcW w:w="1492" w:type="dxa"/>
            <w:vAlign w:val="center"/>
          </w:tcPr>
          <w:p w:rsidR="001965BE" w:rsidRPr="001965BE" w:rsidRDefault="001965BE" w:rsidP="001965BE">
            <w:pPr>
              <w:widowControl w:val="0"/>
              <w:spacing w:after="120"/>
              <w:ind w:left="-43"/>
              <w:rPr>
                <w:rFonts w:ascii="GHEA Grapalat" w:hAnsi="GHEA Grapalat"/>
                <w:sz w:val="16"/>
                <w:szCs w:val="16"/>
                <w:lang w:val="en-US"/>
              </w:rPr>
            </w:pPr>
            <w:r>
              <w:rPr>
                <w:rFonts w:ascii="GHEA Grapalat" w:hAnsi="GHEA Grapalat"/>
                <w:sz w:val="16"/>
                <w:szCs w:val="16"/>
                <w:lang w:val="en-US"/>
              </w:rPr>
              <w:t>45231162</w:t>
            </w:r>
          </w:p>
        </w:tc>
        <w:tc>
          <w:tcPr>
            <w:tcW w:w="1062" w:type="dxa"/>
            <w:vAlign w:val="center"/>
          </w:tcPr>
          <w:p w:rsidR="001965BE" w:rsidRPr="00E84054" w:rsidRDefault="001965BE" w:rsidP="003D2146">
            <w:pPr>
              <w:widowControl w:val="0"/>
              <w:spacing w:after="120"/>
              <w:ind w:left="-43"/>
              <w:jc w:val="center"/>
              <w:rPr>
                <w:rFonts w:ascii="GHEA Grapalat" w:hAnsi="GHEA Grapalat"/>
                <w:sz w:val="20"/>
                <w:szCs w:val="20"/>
              </w:rPr>
            </w:pPr>
            <w:r w:rsidRPr="00E84054">
              <w:rPr>
                <w:rFonts w:ascii="GHEA Grapalat" w:hAnsi="GHEA Grapalat"/>
                <w:sz w:val="20"/>
                <w:szCs w:val="20"/>
              </w:rPr>
              <w:t>Строительные работы на 25-й улице поселка Амасия общины Амасия Ширакской области Республики Армения</w:t>
            </w:r>
          </w:p>
        </w:tc>
        <w:tc>
          <w:tcPr>
            <w:tcW w:w="7627" w:type="dxa"/>
            <w:vAlign w:val="center"/>
          </w:tcPr>
          <w:p w:rsidR="00E84054" w:rsidRPr="00E84054" w:rsidRDefault="00E84054" w:rsidP="00E84054">
            <w:pPr>
              <w:widowControl w:val="0"/>
              <w:spacing w:after="120"/>
              <w:ind w:left="-108" w:right="-136"/>
              <w:jc w:val="center"/>
              <w:rPr>
                <w:rFonts w:ascii="GHEA Grapalat" w:hAnsi="GHEA Grapalat"/>
                <w:sz w:val="20"/>
                <w:szCs w:val="20"/>
              </w:rPr>
            </w:pPr>
            <w:r w:rsidRPr="00E84054">
              <w:rPr>
                <w:rFonts w:ascii="GHEA Grapalat" w:hAnsi="GHEA Grapalat"/>
                <w:sz w:val="20"/>
                <w:szCs w:val="20"/>
              </w:rPr>
              <w:t>Оплата работ будет производиться из бюджета общины по ставке 55%.</w:t>
            </w:r>
          </w:p>
          <w:p w:rsidR="00E84054" w:rsidRPr="00E84054" w:rsidRDefault="00E84054" w:rsidP="00E84054">
            <w:pPr>
              <w:widowControl w:val="0"/>
              <w:spacing w:after="120"/>
              <w:ind w:left="-108" w:right="-136"/>
              <w:jc w:val="center"/>
              <w:rPr>
                <w:rFonts w:ascii="GHEA Grapalat" w:hAnsi="GHEA Grapalat"/>
                <w:sz w:val="20"/>
                <w:szCs w:val="20"/>
              </w:rPr>
            </w:pPr>
          </w:p>
          <w:p w:rsidR="00E84054" w:rsidRPr="00E84054" w:rsidRDefault="00E84054" w:rsidP="00E84054">
            <w:pPr>
              <w:widowControl w:val="0"/>
              <w:spacing w:after="120"/>
              <w:ind w:left="-108" w:right="-136"/>
              <w:jc w:val="center"/>
              <w:rPr>
                <w:rFonts w:ascii="GHEA Grapalat" w:hAnsi="GHEA Grapalat"/>
                <w:sz w:val="20"/>
                <w:szCs w:val="20"/>
              </w:rPr>
            </w:pPr>
            <w:r w:rsidRPr="00E84054">
              <w:rPr>
                <w:rFonts w:ascii="GHEA Grapalat" w:hAnsi="GHEA Grapalat"/>
                <w:sz w:val="20"/>
                <w:szCs w:val="20"/>
              </w:rPr>
              <w:t>Оплата работ будет производиться из государственного бюджета по ставке 45%.</w:t>
            </w:r>
          </w:p>
          <w:p w:rsidR="00E84054" w:rsidRPr="00E84054" w:rsidRDefault="00E84054" w:rsidP="00E84054">
            <w:pPr>
              <w:widowControl w:val="0"/>
              <w:spacing w:after="120"/>
              <w:ind w:left="-108" w:right="-136"/>
              <w:jc w:val="center"/>
              <w:rPr>
                <w:rFonts w:ascii="GHEA Grapalat" w:hAnsi="GHEA Grapalat"/>
                <w:sz w:val="20"/>
                <w:szCs w:val="20"/>
              </w:rPr>
            </w:pPr>
            <w:r w:rsidRPr="00E84054">
              <w:rPr>
                <w:rFonts w:ascii="GHEA Grapalat" w:hAnsi="GHEA Grapalat"/>
                <w:sz w:val="20"/>
                <w:szCs w:val="20"/>
              </w:rPr>
              <w:t>(НА ОСНОВАНИИ РЕШЕНИЯ ПРАВИТЕЛЬСТВА)</w:t>
            </w:r>
          </w:p>
          <w:p w:rsidR="001965BE" w:rsidRPr="00E84054" w:rsidRDefault="00E84054" w:rsidP="00E84054">
            <w:pPr>
              <w:widowControl w:val="0"/>
              <w:spacing w:after="120"/>
              <w:ind w:left="-108" w:right="-136"/>
              <w:jc w:val="center"/>
              <w:rPr>
                <w:rFonts w:ascii="GHEA Grapalat" w:hAnsi="GHEA Grapalat"/>
                <w:sz w:val="20"/>
                <w:szCs w:val="20"/>
              </w:rPr>
            </w:pPr>
            <w:r w:rsidRPr="00E84054">
              <w:rPr>
                <w:rFonts w:ascii="GHEA Grapalat" w:hAnsi="GHEA Grapalat"/>
                <w:sz w:val="20"/>
                <w:szCs w:val="20"/>
              </w:rPr>
              <w:t>Оплата будет производиться в рамках Договора на основании утвержденного акта выполненных работ, утвержденного и представленного подрядчиком счета-фактуры и акта приема-передачи, после получения финансирования от Правительства Республики Армения.</w:t>
            </w:r>
          </w:p>
        </w:tc>
      </w:tr>
    </w:tbl>
    <w:p w:rsidR="00BB28C8" w:rsidRPr="001965BE"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12"/>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Приложение № 3</w:t>
      </w:r>
    </w:p>
    <w:p w:rsidR="004D1F4A" w:rsidRPr="00176DAB" w:rsidRDefault="00BB28C8" w:rsidP="004D1F4A">
      <w:pPr>
        <w:pStyle w:val="a3"/>
        <w:widowControl w:val="0"/>
        <w:spacing w:after="160" w:line="240" w:lineRule="auto"/>
        <w:ind w:firstLine="0"/>
        <w:jc w:val="center"/>
        <w:rPr>
          <w:rFonts w:ascii="GHEA Grapalat" w:hAnsi="GHEA Grapalat"/>
          <w:i w:val="0"/>
          <w:sz w:val="24"/>
          <w:szCs w:val="24"/>
        </w:rPr>
      </w:pPr>
      <w:r w:rsidRPr="009F3DC7">
        <w:rPr>
          <w:rFonts w:ascii="GHEA Grapalat" w:hAnsi="GHEA Grapalat"/>
        </w:rPr>
        <w:t xml:space="preserve">к Договору под кодом </w:t>
      </w:r>
      <w:r w:rsidR="004D1F4A" w:rsidRPr="008450D2">
        <w:rPr>
          <w:rFonts w:ascii="GHEA Grapalat" w:hAnsi="GHEA Grapalat"/>
          <w:i w:val="0"/>
          <w:sz w:val="24"/>
          <w:szCs w:val="24"/>
        </w:rPr>
        <w:t>SХMAH-GHASХDЗB</w:t>
      </w:r>
      <w:r w:rsidR="004D1F4A">
        <w:rPr>
          <w:rFonts w:ascii="GHEA Grapalat" w:hAnsi="GHEA Grapalat"/>
          <w:i w:val="0"/>
          <w:sz w:val="24"/>
          <w:szCs w:val="24"/>
          <w:lang w:val="hy-AM"/>
        </w:rPr>
        <w:t>-2</w:t>
      </w:r>
      <w:r w:rsidR="004D1F4A" w:rsidRPr="00A61357">
        <w:rPr>
          <w:rFonts w:ascii="GHEA Grapalat" w:hAnsi="GHEA Grapalat"/>
          <w:i w:val="0"/>
          <w:sz w:val="24"/>
          <w:szCs w:val="24"/>
        </w:rPr>
        <w:t>5</w:t>
      </w:r>
      <w:r w:rsidR="004D1F4A">
        <w:rPr>
          <w:rFonts w:ascii="GHEA Grapalat" w:hAnsi="GHEA Grapalat"/>
          <w:i w:val="0"/>
          <w:sz w:val="24"/>
          <w:szCs w:val="24"/>
          <w:lang w:val="hy-AM"/>
        </w:rPr>
        <w:t>/</w:t>
      </w:r>
      <w:r w:rsidR="004D1F4A" w:rsidRPr="00176DAB">
        <w:rPr>
          <w:rFonts w:ascii="GHEA Grapalat" w:hAnsi="GHEA Grapalat"/>
          <w:i w:val="0"/>
          <w:sz w:val="24"/>
          <w:szCs w:val="24"/>
        </w:rPr>
        <w:t>11</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004D1F4A">
        <w:rPr>
          <w:rFonts w:ascii="GHEA Grapalat" w:hAnsi="GHEA Grapalat"/>
          <w:i/>
          <w:lang w:val="en-US"/>
        </w:rPr>
        <w:t>25</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a3"/>
        <w:widowControl w:val="0"/>
        <w:spacing w:after="160"/>
        <w:ind w:firstLine="567"/>
        <w:jc w:val="center"/>
        <w:rPr>
          <w:rFonts w:ascii="GHEA Grapalat" w:hAnsi="GHEA Grapalat"/>
          <w:b/>
          <w:bCs/>
          <w:iCs/>
          <w:sz w:val="24"/>
          <w:szCs w:val="24"/>
        </w:rPr>
      </w:pPr>
    </w:p>
    <w:p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00B14897" w:rsidRPr="00F44F6C">
        <w:rPr>
          <w:rFonts w:ascii="GHEA Grapalat" w:hAnsi="GHEA Grapalat"/>
          <w:sz w:val="24"/>
          <w:szCs w:val="24"/>
        </w:rPr>
        <w:t>25</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t>Приложение № 3.1</w:t>
      </w:r>
    </w:p>
    <w:p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80444" w:rsidRPr="00EB1587" w:rsidRDefault="00B80444" w:rsidP="00B80444">
      <w:pPr>
        <w:widowControl w:val="0"/>
        <w:jc w:val="right"/>
        <w:rPr>
          <w:rFonts w:ascii="GHEA Grapalat" w:hAnsi="GHEA Grapalat" w:cs="Sylfaen"/>
          <w:i/>
        </w:rPr>
      </w:pPr>
      <w:r>
        <w:rPr>
          <w:rFonts w:ascii="GHEA Grapalat" w:hAnsi="GHEA Grapalat"/>
          <w:b/>
        </w:rPr>
        <w:br w:type="page"/>
      </w:r>
      <w:r w:rsidRPr="00EB1587">
        <w:rPr>
          <w:rFonts w:ascii="GHEA Grapalat" w:hAnsi="GHEA Grapalat"/>
          <w:i/>
        </w:rPr>
        <w:t>Приложение № 4</w:t>
      </w:r>
    </w:p>
    <w:p w:rsidR="008733F5" w:rsidRPr="00176DAB" w:rsidRDefault="00B80444" w:rsidP="008733F5">
      <w:pPr>
        <w:pStyle w:val="a3"/>
        <w:widowControl w:val="0"/>
        <w:spacing w:after="160" w:line="240" w:lineRule="auto"/>
        <w:ind w:firstLine="0"/>
        <w:jc w:val="center"/>
        <w:rPr>
          <w:rFonts w:ascii="GHEA Grapalat" w:hAnsi="GHEA Grapalat"/>
          <w:i w:val="0"/>
          <w:sz w:val="24"/>
          <w:szCs w:val="24"/>
        </w:rPr>
      </w:pPr>
      <w:r w:rsidRPr="00EB1587">
        <w:rPr>
          <w:rFonts w:ascii="GHEA Grapalat" w:hAnsi="GHEA Grapalat"/>
          <w:i w:val="0"/>
        </w:rPr>
        <w:t>к Договору под кодом</w:t>
      </w:r>
      <w:r w:rsidR="008733F5" w:rsidRPr="008733F5">
        <w:rPr>
          <w:rFonts w:ascii="GHEA Grapalat" w:hAnsi="GHEA Grapalat"/>
          <w:i w:val="0"/>
          <w:sz w:val="24"/>
          <w:szCs w:val="24"/>
        </w:rPr>
        <w:t xml:space="preserve"> </w:t>
      </w:r>
      <w:r w:rsidR="008733F5" w:rsidRPr="008450D2">
        <w:rPr>
          <w:rFonts w:ascii="GHEA Grapalat" w:hAnsi="GHEA Grapalat"/>
          <w:i w:val="0"/>
          <w:sz w:val="24"/>
          <w:szCs w:val="24"/>
        </w:rPr>
        <w:t>SХMAH-GHASХDЗB</w:t>
      </w:r>
      <w:r w:rsidR="008733F5">
        <w:rPr>
          <w:rFonts w:ascii="GHEA Grapalat" w:hAnsi="GHEA Grapalat"/>
          <w:i w:val="0"/>
          <w:sz w:val="24"/>
          <w:szCs w:val="24"/>
          <w:lang w:val="hy-AM"/>
        </w:rPr>
        <w:t>-2</w:t>
      </w:r>
      <w:r w:rsidR="008733F5" w:rsidRPr="00A61357">
        <w:rPr>
          <w:rFonts w:ascii="GHEA Grapalat" w:hAnsi="GHEA Grapalat"/>
          <w:i w:val="0"/>
          <w:sz w:val="24"/>
          <w:szCs w:val="24"/>
        </w:rPr>
        <w:t>5</w:t>
      </w:r>
      <w:r w:rsidR="008733F5">
        <w:rPr>
          <w:rFonts w:ascii="GHEA Grapalat" w:hAnsi="GHEA Grapalat"/>
          <w:i w:val="0"/>
          <w:sz w:val="24"/>
          <w:szCs w:val="24"/>
          <w:lang w:val="hy-AM"/>
        </w:rPr>
        <w:t>/</w:t>
      </w:r>
      <w:r w:rsidR="008733F5" w:rsidRPr="00176DAB">
        <w:rPr>
          <w:rFonts w:ascii="GHEA Grapalat" w:hAnsi="GHEA Grapalat"/>
          <w:i w:val="0"/>
          <w:sz w:val="24"/>
          <w:szCs w:val="24"/>
        </w:rPr>
        <w:t>11</w:t>
      </w:r>
    </w:p>
    <w:p w:rsidR="00B80444" w:rsidRPr="00EB1587" w:rsidRDefault="00B80444" w:rsidP="00B80444">
      <w:pPr>
        <w:widowControl w:val="0"/>
        <w:jc w:val="right"/>
        <w:rPr>
          <w:rFonts w:ascii="GHEA Grapalat" w:hAnsi="GHEA Grapalat" w:cs="Sylfaen"/>
          <w:i/>
        </w:rPr>
      </w:pPr>
      <w:r w:rsidRPr="00EB1587">
        <w:rPr>
          <w:rFonts w:ascii="GHEA Grapalat" w:hAnsi="GHEA Grapalat"/>
          <w:i/>
          <w:lang w:val="hy-AM"/>
        </w:rPr>
        <w:t xml:space="preserve"> «      »</w:t>
      </w:r>
      <w:r w:rsidRPr="00EB1587">
        <w:rPr>
          <w:rFonts w:ascii="GHEA Grapalat" w:hAnsi="GHEA Grapalat"/>
          <w:i/>
        </w:rPr>
        <w:t xml:space="preserve"> </w:t>
      </w:r>
      <w:r w:rsidRPr="00EB1587">
        <w:rPr>
          <w:rFonts w:ascii="GHEA Grapalat" w:hAnsi="GHEA Grapalat" w:cs="Sylfaen"/>
          <w:i/>
        </w:rPr>
        <w:br/>
      </w:r>
      <w:r w:rsidRPr="00EB1587">
        <w:rPr>
          <w:rFonts w:ascii="GHEA Grapalat" w:hAnsi="GHEA Grapalat"/>
          <w:i/>
        </w:rPr>
        <w:t>заключенному "</w:t>
      </w:r>
      <w:r w:rsidRPr="00EB1587">
        <w:rPr>
          <w:rFonts w:ascii="GHEA Grapalat" w:hAnsi="GHEA Grapalat"/>
          <w:i/>
        </w:rPr>
        <w:tab/>
        <w:t xml:space="preserve"> "</w:t>
      </w:r>
      <w:r w:rsidRPr="00EB1587">
        <w:rPr>
          <w:rFonts w:ascii="GHEA Grapalat" w:hAnsi="GHEA Grapalat"/>
          <w:i/>
        </w:rPr>
        <w:tab/>
        <w:t>20</w:t>
      </w:r>
      <w:r w:rsidR="008733F5" w:rsidRPr="00F44F6C">
        <w:rPr>
          <w:rFonts w:ascii="GHEA Grapalat" w:hAnsi="GHEA Grapalat"/>
          <w:i/>
        </w:rPr>
        <w:t>25</w:t>
      </w:r>
      <w:r w:rsidRPr="00EB1587">
        <w:rPr>
          <w:rFonts w:ascii="GHEA Grapalat" w:hAnsi="GHEA Grapalat"/>
          <w:i/>
        </w:rPr>
        <w:tab/>
        <w:t xml:space="preserve">  г.</w:t>
      </w:r>
    </w:p>
    <w:p w:rsidR="00B80444" w:rsidRPr="00EB1587" w:rsidRDefault="00B80444" w:rsidP="00B80444">
      <w:pPr>
        <w:jc w:val="center"/>
        <w:rPr>
          <w:rFonts w:ascii="GHEA Grapalat" w:hAnsi="GHEA Grapalat" w:cs="GHEA Grapalat"/>
        </w:rPr>
      </w:pPr>
    </w:p>
    <w:p w:rsidR="00B80444" w:rsidRPr="00EB1587" w:rsidRDefault="00B80444" w:rsidP="00B80444">
      <w:pPr>
        <w:jc w:val="center"/>
        <w:rPr>
          <w:rFonts w:ascii="GHEA Grapalat" w:hAnsi="GHEA Grapalat" w:cs="GHEA Grapalat"/>
        </w:rPr>
      </w:pPr>
      <w:r w:rsidRPr="00EB1587">
        <w:rPr>
          <w:rFonts w:ascii="GHEA Grapalat" w:hAnsi="GHEA Grapalat" w:cs="GHEA Grapalat"/>
        </w:rPr>
        <w:t>УВЕДОМЛЕНИЕ</w:t>
      </w:r>
    </w:p>
    <w:p w:rsidR="00B80444" w:rsidRPr="00EB1587" w:rsidRDefault="00B80444" w:rsidP="00B80444">
      <w:pPr>
        <w:jc w:val="center"/>
        <w:rPr>
          <w:rFonts w:ascii="GHEA Grapalat" w:hAnsi="GHEA Grapalat" w:cs="GHEA Grapalat"/>
          <w:lang w:val="hy-AM"/>
        </w:rPr>
      </w:pPr>
    </w:p>
    <w:p w:rsidR="00B80444" w:rsidRPr="00EB1587" w:rsidRDefault="00B80444" w:rsidP="00B80444">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rsidR="00B80444" w:rsidRPr="00EB1587" w:rsidRDefault="00B80444" w:rsidP="00B80444">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rsidR="00B80444" w:rsidRPr="00EB1587" w:rsidRDefault="00B80444" w:rsidP="00B80444">
      <w:pPr>
        <w:rPr>
          <w:rFonts w:ascii="GHEA Grapalat" w:hAnsi="GHEA Grapalat"/>
          <w:vertAlign w:val="superscript"/>
          <w:lang w:val="es-ES"/>
        </w:rPr>
      </w:pPr>
    </w:p>
    <w:p w:rsidR="00B80444" w:rsidRPr="00EB1587" w:rsidRDefault="00B80444" w:rsidP="00B80444">
      <w:pPr>
        <w:pStyle w:val="aff3"/>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rsidR="00B80444" w:rsidRPr="00EB1587" w:rsidRDefault="00B80444" w:rsidP="00B80444">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заказчика</w:t>
      </w: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иаполнителя</w:t>
      </w:r>
    </w:p>
    <w:p w:rsidR="00B80444" w:rsidRPr="00EB1587" w:rsidRDefault="00B80444" w:rsidP="00B80444">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rsidR="00B80444" w:rsidRPr="00EB1587" w:rsidRDefault="00B80444" w:rsidP="00B80444">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rsidR="00B80444" w:rsidRPr="00EB1587" w:rsidRDefault="00B80444" w:rsidP="00B80444">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rsidR="00B80444" w:rsidRPr="00EB1587" w:rsidRDefault="00B80444" w:rsidP="00B80444">
      <w:pPr>
        <w:rPr>
          <w:rFonts w:ascii="GHEA Grapalat" w:hAnsi="GHEA Grapalat" w:cs="Sylfaen"/>
          <w:sz w:val="20"/>
          <w:szCs w:val="20"/>
          <w:lang w:val="es-ES"/>
        </w:rPr>
      </w:pPr>
    </w:p>
    <w:p w:rsidR="00B80444" w:rsidRPr="00EB1587" w:rsidRDefault="00B80444" w:rsidP="00B80444">
      <w:pPr>
        <w:pStyle w:val="aff3"/>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Согласен с условиями изложенными в пункте 7.12 .</w:t>
      </w:r>
    </w:p>
    <w:p w:rsidR="00B80444" w:rsidRPr="00EB1587" w:rsidRDefault="00B80444" w:rsidP="00B80444">
      <w:pPr>
        <w:jc w:val="center"/>
        <w:rPr>
          <w:rFonts w:ascii="GHEA Grapalat" w:hAnsi="GHEA Grapalat" w:cs="GHEA Grapalat"/>
          <w:lang w:val="es-ES"/>
        </w:rPr>
      </w:pPr>
    </w:p>
    <w:p w:rsidR="00B80444" w:rsidRPr="00EB1587" w:rsidRDefault="00B80444" w:rsidP="00B80444">
      <w:pPr>
        <w:jc w:val="center"/>
        <w:rPr>
          <w:rFonts w:ascii="GHEA Grapalat" w:hAnsi="GHEA Grapalat" w:cs="Sylfaen"/>
          <w:b/>
          <w:lang w:val="es-ES"/>
        </w:rPr>
      </w:pPr>
    </w:p>
    <w:p w:rsidR="00B80444" w:rsidRPr="00EB1587" w:rsidRDefault="00B80444" w:rsidP="00B80444">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rsidR="00B80444" w:rsidRPr="00EB1587" w:rsidRDefault="00B80444" w:rsidP="00B80444">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rsidR="00B80444" w:rsidRPr="00EB1587" w:rsidRDefault="00B80444" w:rsidP="00B80444">
      <w:pPr>
        <w:jc w:val="right"/>
        <w:rPr>
          <w:rFonts w:ascii="GHEA Grapalat" w:hAnsi="GHEA Grapalat"/>
          <w:sz w:val="20"/>
          <w:lang w:val="hy-AM"/>
        </w:rPr>
      </w:pPr>
      <w:r w:rsidRPr="00EB1587">
        <w:rPr>
          <w:rFonts w:ascii="GHEA Grapalat" w:hAnsi="GHEA Grapalat"/>
          <w:sz w:val="20"/>
          <w:lang w:val="hy-AM"/>
        </w:rPr>
        <w:t xml:space="preserve">    </w:t>
      </w:r>
    </w:p>
    <w:p w:rsidR="00B80444" w:rsidRPr="00EB1587" w:rsidRDefault="00B80444" w:rsidP="00B80444">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rsidR="00B80444" w:rsidRPr="00EB1587" w:rsidRDefault="00B80444" w:rsidP="00B80444">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rsidR="00B80444" w:rsidRPr="00EB1587" w:rsidRDefault="00B80444" w:rsidP="00B80444">
      <w:pPr>
        <w:jc w:val="center"/>
        <w:rPr>
          <w:rFonts w:ascii="GHEA Grapalat" w:hAnsi="GHEA Grapalat" w:cs="Sylfaen"/>
          <w:sz w:val="16"/>
          <w:szCs w:val="16"/>
          <w:lang w:val="es-ES"/>
        </w:rPr>
      </w:pPr>
    </w:p>
    <w:p w:rsidR="00B80444" w:rsidRPr="00EB1587" w:rsidRDefault="00B80444" w:rsidP="00B80444">
      <w:pPr>
        <w:jc w:val="right"/>
        <w:rPr>
          <w:rFonts w:ascii="GHEA Grapalat" w:hAnsi="GHEA Grapalat"/>
          <w:sz w:val="20"/>
          <w:lang w:val="hy-AM"/>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p w:rsidR="00B80444" w:rsidRDefault="00B80444" w:rsidP="00B80444">
      <w:pPr>
        <w:rPr>
          <w:rFonts w:ascii="GHEA Grapalat" w:hAnsi="GHEA Grapalat"/>
          <w:b/>
        </w:rPr>
      </w:pPr>
      <w:r>
        <w:rPr>
          <w:rFonts w:ascii="GHEA Grapalat" w:hAnsi="GHEA Grapalat"/>
          <w:b/>
        </w:rPr>
        <w:br w:type="page"/>
      </w:r>
    </w:p>
    <w:p w:rsidR="00B80444" w:rsidRDefault="00B80444">
      <w:pPr>
        <w:rPr>
          <w:rFonts w:ascii="GHEA Grapalat" w:hAnsi="GHEA Grapalat"/>
          <w:b/>
        </w:rPr>
      </w:pP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32"/>
        <w:t>25</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Pr="009F3DC7">
        <w:rPr>
          <w:rFonts w:ascii="GHEA Grapalat" w:hAnsi="GHEA Grapalat"/>
          <w:b/>
          <w:sz w:val="24"/>
          <w:szCs w:val="24"/>
        </w:rPr>
        <w:t>---BMAShDzB---/---</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9F3DC7" w:rsidRDefault="00BB28C8" w:rsidP="00812B4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Pr>
          <w:rFonts w:ascii="GHEA Grapalat" w:hAnsi="GHEA Grapalat"/>
        </w:rPr>
        <w:t>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Default="00BB28C8" w:rsidP="00BB28C8">
      <w:pPr>
        <w:widowControl w:val="0"/>
        <w:spacing w:after="160" w:line="360" w:lineRule="auto"/>
        <w:jc w:val="both"/>
        <w:rPr>
          <w:ins w:id="21" w:author="Inesa Kocharyan" w:date="2024-02-09T17:30:00Z"/>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BB28C8">
      <w:pPr>
        <w:widowControl w:val="0"/>
        <w:tabs>
          <w:tab w:val="left" w:pos="1276"/>
        </w:tabs>
        <w:spacing w:after="160" w:line="360" w:lineRule="auto"/>
        <w:ind w:firstLine="567"/>
        <w:jc w:val="both"/>
        <w:rPr>
          <w:ins w:id="22"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3234B7">
      <w:pPr>
        <w:pStyle w:val="HTML"/>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BB28C8">
      <w:pPr>
        <w:widowControl w:val="0"/>
        <w:tabs>
          <w:tab w:val="left" w:pos="1276"/>
        </w:tabs>
        <w:spacing w:after="160" w:line="360" w:lineRule="auto"/>
        <w:ind w:firstLine="567"/>
        <w:jc w:val="both"/>
        <w:rPr>
          <w:ins w:id="23"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24" w:author="Inesa Kocharyan" w:date="2024-02-09T17:45:00Z">
        <w:r w:rsidR="00CF1054">
          <w:rPr>
            <w:rFonts w:ascii="GHEA Grapalat" w:hAnsi="GHEA Grapalat"/>
          </w:rPr>
          <w:t>:</w:t>
        </w:r>
      </w:ins>
    </w:p>
    <w:p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af6"/>
          <w:rFonts w:ascii="GHEA Grapalat" w:hAnsi="GHEA Grapalat"/>
        </w:rPr>
        <w:footnoteReference w:customMarkFollows="1" w:id="33"/>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34"/>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35"/>
        <w:t>28</w:t>
      </w:r>
      <w:r w:rsidRPr="00A542E3">
        <w:rPr>
          <w:rFonts w:ascii="GHEA Grapalat" w:hAnsi="GHEA Grapalat"/>
        </w:rPr>
        <w:t>.</w:t>
      </w:r>
    </w:p>
    <w:p w:rsidR="00BB28C8" w:rsidRDefault="00BB28C8" w:rsidP="00BB28C8">
      <w:pPr>
        <w:widowControl w:val="0"/>
        <w:tabs>
          <w:tab w:val="left" w:pos="1276"/>
        </w:tabs>
        <w:spacing w:after="160" w:line="360" w:lineRule="auto"/>
        <w:ind w:firstLine="567"/>
        <w:jc w:val="both"/>
        <w:rPr>
          <w:ins w:id="25"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DD157D">
        <w:rPr>
          <w:rStyle w:val="af6"/>
          <w:rFonts w:ascii="GHEA Grapalat" w:hAnsi="GHEA Grapalat"/>
        </w:rPr>
        <w:footnoteReference w:customMarkFollows="1" w:id="36"/>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26"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1167B6">
      <w:pPr>
        <w:pStyle w:val="HTML"/>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1167B6" w:rsidRPr="00391653" w:rsidRDefault="001167B6" w:rsidP="001167B6">
      <w:pPr>
        <w:pStyle w:val="HTML"/>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37"/>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aff2"/>
        <w:tblW w:w="0" w:type="auto"/>
        <w:tblLook w:val="04A0" w:firstRow="1" w:lastRow="0" w:firstColumn="1" w:lastColumn="0" w:noHBand="0" w:noVBand="1"/>
      </w:tblPr>
      <w:tblGrid>
        <w:gridCol w:w="2631"/>
        <w:gridCol w:w="2631"/>
        <w:gridCol w:w="2632"/>
      </w:tblGrid>
      <w:tr w:rsidR="006263C5" w:rsidTr="00476E9A">
        <w:tc>
          <w:tcPr>
            <w:tcW w:w="2631" w:type="dxa"/>
            <w:tcBorders>
              <w:top w:val="single" w:sz="4" w:space="0" w:color="auto"/>
              <w:left w:val="single" w:sz="4" w:space="0" w:color="auto"/>
              <w:bottom w:val="single" w:sz="4" w:space="0" w:color="auto"/>
              <w:right w:val="single" w:sz="4" w:space="0" w:color="auto"/>
            </w:tcBorders>
            <w:hideMark/>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af4"/>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af4"/>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38"/>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39"/>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40"/>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9F799F" w:rsidRDefault="009F799F">
      <w:pPr>
        <w:rPr>
          <w:rFonts w:ascii="GHEA Grapalat" w:hAnsi="GHEA Grapalat"/>
          <w:lang w:val="hy-AM"/>
        </w:rPr>
      </w:pPr>
      <w:r>
        <w:rPr>
          <w:rFonts w:ascii="GHEA Grapalat" w:hAnsi="GHEA Grapalat"/>
          <w:lang w:val="hy-AM"/>
        </w:rPr>
        <w:t>---------------------------------------------</w:t>
      </w:r>
    </w:p>
    <w:p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rsidR="0065206B" w:rsidRDefault="0065206B" w:rsidP="0065206B">
      <w:pPr>
        <w:rPr>
          <w:rStyle w:val="ezkurwreuab5ozgtqnkl"/>
          <w:i/>
          <w:sz w:val="20"/>
          <w:szCs w:val="20"/>
          <w:highlight w:val="yellow"/>
        </w:rPr>
      </w:pPr>
    </w:p>
    <w:p w:rsidR="009F799F" w:rsidRPr="0065206B" w:rsidRDefault="009F799F">
      <w:pPr>
        <w:rPr>
          <w:rFonts w:ascii="GHEA Grapalat" w:hAnsi="GHEA Grapalat"/>
          <w:sz w:val="18"/>
          <w:szCs w:val="18"/>
        </w:rPr>
      </w:pPr>
      <w:r w:rsidRPr="0065206B">
        <w:rPr>
          <w:rFonts w:ascii="GHEA Grapalat" w:hAnsi="GHEA Grapalat"/>
          <w:sz w:val="18"/>
          <w:szCs w:val="18"/>
        </w:rPr>
        <w:br w:type="page"/>
      </w:r>
    </w:p>
    <w:p w:rsidR="00BB28C8" w:rsidRPr="009F3DC7" w:rsidRDefault="00BB28C8" w:rsidP="00BB28C8">
      <w:pPr>
        <w:widowControl w:val="0"/>
        <w:tabs>
          <w:tab w:val="left" w:pos="1276"/>
        </w:tabs>
        <w:spacing w:after="160" w:line="353" w:lineRule="auto"/>
        <w:ind w:firstLine="567"/>
        <w:jc w:val="both"/>
        <w:rPr>
          <w:rFonts w:ascii="GHEA Grapalat" w:hAnsi="GHEA Grapalat"/>
        </w:rPr>
      </w:pP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w:t>
      </w:r>
      <w:r w:rsidR="00A66D88" w:rsidRPr="00E468D1">
        <w:rPr>
          <w:rFonts w:ascii="GHEA Grapalat" w:hAnsi="GHEA Grapalat"/>
        </w:rPr>
        <w:t xml:space="preserve"> ----</w:t>
      </w:r>
      <w:r w:rsidR="00A66D88" w:rsidRPr="009F3DC7">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323C68">
        <w:rPr>
          <w:rStyle w:val="af6"/>
          <w:rFonts w:ascii="GHEA Grapalat" w:hAnsi="GHEA Grapalat"/>
        </w:rPr>
        <w:t>3</w:t>
      </w:r>
      <w:r w:rsidR="00323C68" w:rsidRPr="00323C68">
        <w:rPr>
          <w:rFonts w:ascii="GHEA Grapalat" w:hAnsi="GHEA Grapalat"/>
          <w:vertAlign w:val="superscript"/>
        </w:rPr>
        <w:t>5</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323C68" w:rsidRDefault="00323C68" w:rsidP="00323C68">
      <w:pPr>
        <w:pStyle w:val="af2"/>
        <w:widowControl w:val="0"/>
        <w:jc w:val="both"/>
        <w:rPr>
          <w:rFonts w:ascii="GHEA Grapalat" w:hAnsi="GHEA Grapalat"/>
          <w:i/>
        </w:rPr>
      </w:pPr>
      <w:r>
        <w:rPr>
          <w:rFonts w:ascii="GHEA Grapalat" w:hAnsi="GHEA Grapalat"/>
          <w:i/>
        </w:rPr>
        <w:t>-----------------------------------------------</w:t>
      </w:r>
    </w:p>
    <w:p w:rsidR="00323C68" w:rsidRPr="00124BE9" w:rsidRDefault="00323C68" w:rsidP="00323C68">
      <w:pPr>
        <w:pStyle w:val="af2"/>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323C68" w:rsidRPr="00124BE9" w:rsidRDefault="00323C68" w:rsidP="00323C6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A66D88" w:rsidRDefault="00A66D88" w:rsidP="00A66D88">
      <w:pPr>
        <w:pStyle w:val="af2"/>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Pr="00323C68" w:rsidRDefault="00BB28C8" w:rsidP="00BB28C8">
      <w:pPr>
        <w:widowControl w:val="0"/>
        <w:spacing w:after="160" w:line="360" w:lineRule="auto"/>
        <w:ind w:firstLine="567"/>
        <w:rPr>
          <w:rFonts w:ascii="GHEA Grapalat" w:hAnsi="GHEA Grapalat"/>
          <w:i/>
          <w:lang w:val="hy-AM"/>
        </w:rPr>
      </w:pPr>
    </w:p>
    <w:p w:rsidR="00323C68" w:rsidRPr="009F799F" w:rsidRDefault="00323C68">
      <w:pPr>
        <w:rPr>
          <w:rFonts w:ascii="GHEA Grapalat" w:hAnsi="GHEA Grapalat"/>
          <w:i/>
          <w:lang w:val="hy-AM"/>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41"/>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af2"/>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42"/>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43"/>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684668" w:rsidRDefault="00684668">
      <w:pPr>
        <w:rPr>
          <w:rFonts w:ascii="GHEA Grapalat" w:hAnsi="GHEA Grapalat"/>
          <w:i/>
        </w:rPr>
      </w:pPr>
      <w:r>
        <w:rPr>
          <w:rFonts w:ascii="GHEA Grapalat" w:hAnsi="GHEA Grapalat"/>
          <w:i/>
        </w:rPr>
        <w:br w:type="page"/>
      </w:r>
    </w:p>
    <w:p w:rsidR="00684668" w:rsidRPr="0005376A" w:rsidRDefault="00684668" w:rsidP="00684668">
      <w:pPr>
        <w:widowControl w:val="0"/>
        <w:jc w:val="right"/>
        <w:rPr>
          <w:rFonts w:ascii="GHEA Grapalat" w:hAnsi="GHEA Grapalat" w:cs="Sylfaen"/>
          <w:i/>
        </w:rPr>
      </w:pPr>
      <w:r w:rsidRPr="0005376A">
        <w:rPr>
          <w:rFonts w:ascii="GHEA Grapalat" w:hAnsi="GHEA Grapalat"/>
          <w:i/>
        </w:rPr>
        <w:t>Приложение № 5</w:t>
      </w:r>
    </w:p>
    <w:p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rsidR="00684668" w:rsidRPr="0005376A" w:rsidRDefault="00684668" w:rsidP="00684668">
      <w:pPr>
        <w:jc w:val="center"/>
        <w:rPr>
          <w:rFonts w:ascii="GHEA Grapalat" w:hAnsi="GHEA Grapalat" w:cs="GHEA Grapalat"/>
        </w:rPr>
      </w:pPr>
    </w:p>
    <w:p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rsidR="00684668" w:rsidRPr="0005376A" w:rsidRDefault="00684668" w:rsidP="00684668">
      <w:pPr>
        <w:jc w:val="center"/>
        <w:rPr>
          <w:rFonts w:ascii="GHEA Grapalat" w:hAnsi="GHEA Grapalat" w:cs="GHEA Grapalat"/>
          <w:lang w:val="hy-AM"/>
        </w:rPr>
      </w:pPr>
    </w:p>
    <w:p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финансового агента</w:t>
      </w:r>
    </w:p>
    <w:p w:rsidR="00684668" w:rsidRPr="0005376A" w:rsidRDefault="00684668" w:rsidP="00684668">
      <w:pPr>
        <w:rPr>
          <w:rFonts w:ascii="GHEA Grapalat" w:hAnsi="GHEA Grapalat"/>
          <w:vertAlign w:val="superscript"/>
          <w:lang w:val="es-ES"/>
        </w:rPr>
      </w:pPr>
    </w:p>
    <w:p w:rsidR="00684668" w:rsidRPr="0005376A" w:rsidRDefault="00684668" w:rsidP="00684668">
      <w:pPr>
        <w:pStyle w:val="aff3"/>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20  </w:t>
      </w:r>
      <w:r w:rsidRPr="0005376A">
        <w:rPr>
          <w:rFonts w:ascii="GHEA Grapalat" w:hAnsi="GHEA Grapalat" w:cs="Sylfaen"/>
          <w:sz w:val="20"/>
          <w:szCs w:val="20"/>
        </w:rPr>
        <w:t xml:space="preserve">года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rsidR="00684668" w:rsidRPr="0005376A" w:rsidRDefault="00684668" w:rsidP="00684668">
      <w:pPr>
        <w:rPr>
          <w:rFonts w:ascii="GHEA Grapalat" w:hAnsi="GHEA Grapalat" w:cs="Sylfaen"/>
          <w:sz w:val="20"/>
          <w:szCs w:val="20"/>
          <w:lang w:val="es-ES"/>
        </w:rPr>
      </w:pPr>
    </w:p>
    <w:p w:rsidR="00684668" w:rsidRPr="0005376A" w:rsidRDefault="00684668" w:rsidP="00684668">
      <w:pPr>
        <w:pStyle w:val="aff3"/>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Согласен с условиями изложенными в пункте 8.12 .</w:t>
      </w:r>
    </w:p>
    <w:p w:rsidR="00684668" w:rsidRPr="0005376A" w:rsidRDefault="00684668" w:rsidP="00684668">
      <w:pPr>
        <w:jc w:val="center"/>
        <w:rPr>
          <w:rFonts w:ascii="GHEA Grapalat" w:hAnsi="GHEA Grapalat" w:cs="GHEA Grapalat"/>
          <w:lang w:val="es-ES"/>
        </w:rPr>
      </w:pPr>
    </w:p>
    <w:p w:rsidR="00684668" w:rsidRPr="0005376A" w:rsidRDefault="00684668" w:rsidP="00684668">
      <w:pPr>
        <w:jc w:val="center"/>
        <w:rPr>
          <w:rFonts w:ascii="GHEA Grapalat" w:hAnsi="GHEA Grapalat" w:cs="Sylfaen"/>
          <w:b/>
          <w:lang w:val="es-ES"/>
        </w:rPr>
      </w:pPr>
    </w:p>
    <w:p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rsidR="00684668" w:rsidRPr="0005376A" w:rsidRDefault="00684668" w:rsidP="00684668">
      <w:pPr>
        <w:jc w:val="center"/>
        <w:rPr>
          <w:rFonts w:ascii="GHEA Grapalat" w:hAnsi="GHEA Grapalat" w:cs="Sylfaen"/>
          <w:sz w:val="16"/>
          <w:szCs w:val="16"/>
          <w:lang w:val="es-ES"/>
        </w:rPr>
      </w:pPr>
    </w:p>
    <w:p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20  </w:t>
      </w:r>
      <w:r w:rsidRPr="0005376A">
        <w:rPr>
          <w:rFonts w:ascii="GHEA Grapalat" w:hAnsi="GHEA Grapalat" w:cs="Sylfaen"/>
          <w:sz w:val="20"/>
          <w:szCs w:val="20"/>
        </w:rPr>
        <w:t>г.</w:t>
      </w:r>
      <w:r w:rsidRPr="0005376A">
        <w:rPr>
          <w:rFonts w:ascii="GHEA Grapalat" w:hAnsi="GHEA Grapalat"/>
          <w:sz w:val="20"/>
          <w:lang w:val="hy-AM"/>
        </w:rPr>
        <w:tab/>
        <w:t xml:space="preserve"> </w:t>
      </w: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9FB" w:rsidRDefault="004069FB">
      <w:r>
        <w:separator/>
      </w:r>
    </w:p>
  </w:endnote>
  <w:endnote w:type="continuationSeparator" w:id="0">
    <w:p w:rsidR="004069FB" w:rsidRDefault="0040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B14897" w:rsidRPr="003E450C" w:rsidRDefault="00B14897">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C7B92">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9FB" w:rsidRDefault="004069FB">
      <w:r>
        <w:separator/>
      </w:r>
    </w:p>
  </w:footnote>
  <w:footnote w:type="continuationSeparator" w:id="0">
    <w:p w:rsidR="004069FB" w:rsidRDefault="004069FB">
      <w:r>
        <w:continuationSeparator/>
      </w:r>
    </w:p>
  </w:footnote>
  <w:footnote w:id="1">
    <w:p w:rsidR="00B14897" w:rsidRPr="00793343" w:rsidRDefault="00B14897"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B14897" w:rsidRPr="008842CE" w:rsidRDefault="00B14897"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B14897" w:rsidRPr="00803069" w:rsidRDefault="00B1489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B14897" w:rsidRPr="00803069" w:rsidDel="0014408D" w:rsidRDefault="00B14897" w:rsidP="00541313">
      <w:pPr>
        <w:widowControl w:val="0"/>
        <w:ind w:firstLine="142"/>
        <w:jc w:val="both"/>
        <w:rPr>
          <w:del w:id="1"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B14897" w:rsidRPr="00803069" w:rsidRDefault="00B14897"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B14897" w:rsidRPr="00803069" w:rsidRDefault="00B14897"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B14897" w:rsidRPr="00D3436F" w:rsidRDefault="00B14897"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B14897" w:rsidRPr="008842CE" w:rsidRDefault="00B14897" w:rsidP="001831C4">
      <w:pPr>
        <w:pStyle w:val="af2"/>
        <w:widowControl w:val="0"/>
        <w:jc w:val="both"/>
        <w:rPr>
          <w:rFonts w:ascii="GHEA Grapalat" w:hAnsi="GHEA Grapalat"/>
          <w:lang w:val="af-ZA"/>
        </w:rPr>
      </w:pPr>
    </w:p>
    <w:p w:rsidR="00B14897" w:rsidRPr="008842CE" w:rsidRDefault="00B14897" w:rsidP="008842CE">
      <w:pPr>
        <w:pStyle w:val="af2"/>
        <w:widowControl w:val="0"/>
        <w:jc w:val="both"/>
        <w:rPr>
          <w:rFonts w:ascii="GHEA Grapalat" w:hAnsi="GHEA Grapalat"/>
          <w:lang w:val="af-ZA"/>
        </w:rPr>
      </w:pPr>
    </w:p>
  </w:footnote>
  <w:footnote w:id="4">
    <w:p w:rsidR="00B14897" w:rsidRPr="00695E6D" w:rsidRDefault="00B14897" w:rsidP="003B1B10">
      <w:pPr>
        <w:jc w:val="both"/>
        <w:rPr>
          <w:rFonts w:ascii="GHEA Grapalat" w:hAnsi="GHEA Grapalat" w:cs="Sylfaen"/>
          <w:i/>
          <w:sz w:val="16"/>
          <w:szCs w:val="16"/>
          <w:lang w:val="hy-AM"/>
        </w:rPr>
      </w:pPr>
      <w:r w:rsidRPr="00C86FCD">
        <w:rPr>
          <w:rFonts w:cs="Sylfaen"/>
          <w:i/>
          <w:sz w:val="16"/>
          <w:szCs w:val="16"/>
        </w:rPr>
        <w:footnoteRef/>
      </w:r>
      <w:r w:rsidRPr="00695E6D">
        <w:rPr>
          <w:rFonts w:ascii="GHEA Grapalat" w:hAnsi="GHEA Grapalat" w:cs="Sylfaen"/>
          <w:i/>
          <w:sz w:val="16"/>
          <w:szCs w:val="16"/>
          <w:lang w:val="hy-AM"/>
        </w:rPr>
        <w:t xml:space="preserve"> Որակավորման չափանիշները /չափանիշը/ սահմանվում են պատվիրատուի կողմից՝ ըստ անհրաժեշտության:</w:t>
      </w:r>
    </w:p>
  </w:footnote>
  <w:footnote w:id="5">
    <w:p w:rsidR="00B14897" w:rsidRPr="00CD6B60" w:rsidRDefault="00B1489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14897" w:rsidRPr="00CD6B60" w:rsidRDefault="00B14897"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14897" w:rsidRPr="002E4BC5" w:rsidRDefault="00B14897"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14897" w:rsidRPr="003F2273" w:rsidRDefault="00B14897"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6">
    <w:p w:rsidR="00B14897" w:rsidRDefault="00B1489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B14897" w:rsidRPr="00831D6D" w:rsidRDefault="00B1489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B14897" w:rsidRPr="00831D6D" w:rsidRDefault="00B14897"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7">
    <w:p w:rsidR="00B14897" w:rsidRPr="00C24DBE" w:rsidRDefault="00B14897" w:rsidP="00365501">
      <w:pPr>
        <w:pStyle w:val="af2"/>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B14897" w:rsidRPr="00365501" w:rsidRDefault="00B14897" w:rsidP="00AF1F59">
      <w:pPr>
        <w:pStyle w:val="af2"/>
        <w:jc w:val="both"/>
        <w:rPr>
          <w:rFonts w:asciiTheme="minorHAnsi" w:hAnsiTheme="minorHAnsi"/>
        </w:rPr>
      </w:pPr>
    </w:p>
    <w:p w:rsidR="00B14897" w:rsidRPr="00D3436F" w:rsidRDefault="00B14897"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14897" w:rsidRPr="000811C1" w:rsidRDefault="00B14897">
      <w:pPr>
        <w:pStyle w:val="af2"/>
        <w:rPr>
          <w:rFonts w:asciiTheme="minorHAnsi" w:hAnsiTheme="minorHAnsi"/>
        </w:rPr>
      </w:pPr>
    </w:p>
  </w:footnote>
  <w:footnote w:id="8">
    <w:p w:rsidR="00B14897" w:rsidRPr="00810F23" w:rsidRDefault="00B14897">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9">
    <w:p w:rsidR="00B14897" w:rsidRPr="00035859" w:rsidRDefault="00B14897"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B14897" w:rsidRPr="00035859" w:rsidRDefault="00B14897"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B14897" w:rsidRPr="00035859" w:rsidRDefault="00B14897"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B14897" w:rsidRPr="000811C1" w:rsidRDefault="00B14897">
      <w:pPr>
        <w:pStyle w:val="af2"/>
        <w:rPr>
          <w:rFonts w:asciiTheme="minorHAnsi" w:hAnsiTheme="minorHAnsi"/>
        </w:rPr>
      </w:pPr>
    </w:p>
  </w:footnote>
  <w:footnote w:id="10">
    <w:p w:rsidR="00B14897" w:rsidRPr="008842CE" w:rsidRDefault="00B1489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14897" w:rsidRPr="000811C1" w:rsidRDefault="00B14897">
      <w:pPr>
        <w:pStyle w:val="af2"/>
        <w:rPr>
          <w:lang w:val="af-ZA"/>
        </w:rPr>
      </w:pPr>
    </w:p>
  </w:footnote>
  <w:footnote w:id="11">
    <w:p w:rsidR="00B14897" w:rsidRPr="00F41D1E" w:rsidRDefault="00B14897"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14897" w:rsidRPr="00F41D1E" w:rsidRDefault="00B14897"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14897" w:rsidRPr="00F41D1E" w:rsidRDefault="00B14897"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B14897" w:rsidRPr="00791FCA" w:rsidRDefault="00B14897" w:rsidP="00C457A7">
      <w:pPr>
        <w:pStyle w:val="af2"/>
        <w:jc w:val="both"/>
        <w:rPr>
          <w:rFonts w:asciiTheme="minorHAnsi" w:hAnsiTheme="minorHAnsi"/>
          <w:i/>
        </w:rPr>
      </w:pPr>
    </w:p>
    <w:p w:rsidR="00B14897" w:rsidRPr="00D44813" w:rsidRDefault="00B14897"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B14897" w:rsidRPr="00D44813" w:rsidRDefault="00B14897" w:rsidP="00C457A7">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B14897" w:rsidRPr="00D44813" w:rsidRDefault="00B14897"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B14897" w:rsidRDefault="00B14897"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B14897" w:rsidRPr="00D44813" w:rsidRDefault="00B14897" w:rsidP="00C457A7">
      <w:pPr>
        <w:pStyle w:val="af2"/>
        <w:jc w:val="both"/>
        <w:rPr>
          <w:rFonts w:asciiTheme="minorHAnsi" w:hAnsiTheme="minorHAnsi"/>
          <w:i/>
        </w:rPr>
      </w:pPr>
    </w:p>
    <w:p w:rsidR="00B14897" w:rsidRDefault="00B14897" w:rsidP="00C67FAB">
      <w:pPr>
        <w:pStyle w:val="af2"/>
        <w:jc w:val="both"/>
        <w:rPr>
          <w:rFonts w:asciiTheme="minorHAnsi" w:hAnsiTheme="minorHAnsi"/>
        </w:rPr>
      </w:pPr>
    </w:p>
    <w:p w:rsidR="00B14897" w:rsidRPr="002B487D" w:rsidRDefault="00B14897" w:rsidP="00C67FAB">
      <w:pPr>
        <w:pStyle w:val="af2"/>
        <w:jc w:val="both"/>
        <w:rPr>
          <w:ins w:id="4" w:author="Vardan" w:date="2020-06-03T18:23:00Z"/>
          <w:rFonts w:asciiTheme="minorHAnsi" w:hAnsiTheme="minorHAnsi"/>
          <w:i/>
        </w:rPr>
      </w:pPr>
      <w:r w:rsidRPr="002B487D">
        <w:rPr>
          <w:rFonts w:asciiTheme="minorHAnsi" w:hAnsiTheme="minorHAnsi"/>
          <w:i/>
        </w:rPr>
        <w:t>12 Если:</w:t>
      </w:r>
    </w:p>
    <w:p w:rsidR="00B14897" w:rsidRPr="002B487D" w:rsidRDefault="00B14897"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B14897" w:rsidRPr="002B487D" w:rsidRDefault="00B14897"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B14897" w:rsidRPr="002B487D" w:rsidRDefault="00B14897" w:rsidP="00C67FAB">
      <w:pPr>
        <w:pStyle w:val="af2"/>
        <w:jc w:val="both"/>
        <w:rPr>
          <w:rFonts w:asciiTheme="minorHAnsi" w:hAnsiTheme="minorHAnsi"/>
          <w:i/>
        </w:rPr>
      </w:pPr>
    </w:p>
  </w:footnote>
  <w:footnote w:id="12">
    <w:p w:rsidR="00B14897" w:rsidRPr="002B487D" w:rsidRDefault="00B14897"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3">
    <w:p w:rsidR="00B14897" w:rsidRPr="008E4439" w:rsidRDefault="00B14897"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14897" w:rsidRPr="000811C1" w:rsidRDefault="00B14897" w:rsidP="0027573B">
      <w:pPr>
        <w:pStyle w:val="af2"/>
        <w:rPr>
          <w:rFonts w:ascii="Sylfaen" w:hAnsi="Sylfaen"/>
          <w:sz w:val="18"/>
          <w:szCs w:val="18"/>
        </w:rPr>
      </w:pPr>
    </w:p>
  </w:footnote>
  <w:footnote w:id="14">
    <w:p w:rsidR="00B14897" w:rsidRPr="00A31673" w:rsidRDefault="00B1489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B14897" w:rsidRPr="00900E5A" w:rsidRDefault="00B1489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rsidR="00B14897" w:rsidRPr="00810F23" w:rsidRDefault="00B14897"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B14897" w:rsidRPr="005F2C25" w:rsidRDefault="00B14897">
      <w:pPr>
        <w:pStyle w:val="af2"/>
        <w:rPr>
          <w:rFonts w:ascii="Times New Roman" w:hAnsi="Times New Roman"/>
        </w:rPr>
      </w:pPr>
    </w:p>
  </w:footnote>
  <w:footnote w:id="17">
    <w:p w:rsidR="00B14897" w:rsidRDefault="00B14897" w:rsidP="006B3E56">
      <w:pPr>
        <w:jc w:val="both"/>
      </w:pPr>
    </w:p>
    <w:p w:rsidR="00B14897" w:rsidRPr="00FC561F" w:rsidRDefault="00B14897" w:rsidP="006B3E56">
      <w:pPr>
        <w:jc w:val="both"/>
        <w:rPr>
          <w:rFonts w:ascii="GHEA Grapalat" w:hAnsi="GHEA Grapalat"/>
          <w:i/>
          <w:sz w:val="20"/>
          <w:szCs w:val="20"/>
        </w:rPr>
      </w:pPr>
    </w:p>
    <w:p w:rsidR="00B14897" w:rsidRDefault="00B14897"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B14897" w:rsidRPr="00E7182E" w:rsidRDefault="00B14897"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B14897" w:rsidRPr="007D41A3" w:rsidRDefault="00B14897"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14897" w:rsidRPr="001849D9" w:rsidRDefault="00B14897"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B14897" w:rsidRPr="001849D9" w:rsidRDefault="00B14897" w:rsidP="006B3E56">
      <w:pPr>
        <w:pStyle w:val="af2"/>
        <w:rPr>
          <w:rFonts w:asciiTheme="minorHAnsi" w:hAnsiTheme="minorHAnsi"/>
          <w:i/>
          <w:lang w:val="af-ZA"/>
        </w:rPr>
      </w:pPr>
    </w:p>
  </w:footnote>
  <w:footnote w:id="18">
    <w:p w:rsidR="00B14897" w:rsidRPr="00990559" w:rsidRDefault="00B14897">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rsidR="00B14897" w:rsidRPr="00D3436F" w:rsidRDefault="00B1489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B14897" w:rsidRPr="00D3436F" w:rsidRDefault="00B14897">
      <w:pPr>
        <w:pStyle w:val="af2"/>
        <w:rPr>
          <w:lang w:val="es-ES"/>
        </w:rPr>
      </w:pPr>
    </w:p>
  </w:footnote>
  <w:footnote w:id="20">
    <w:p w:rsidR="00B14897" w:rsidRPr="008842CE" w:rsidRDefault="00B14897" w:rsidP="003D2FE2">
      <w:pPr>
        <w:pStyle w:val="af2"/>
        <w:jc w:val="both"/>
      </w:pPr>
    </w:p>
  </w:footnote>
  <w:footnote w:id="21">
    <w:p w:rsidR="00B14897" w:rsidRPr="008842CE" w:rsidRDefault="00B14897" w:rsidP="000A214C">
      <w:pPr>
        <w:pStyle w:val="af2"/>
        <w:jc w:val="both"/>
      </w:pPr>
    </w:p>
  </w:footnote>
  <w:footnote w:id="22">
    <w:p w:rsidR="00B14897" w:rsidRPr="00124BE9" w:rsidRDefault="00B14897"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rsidR="00B14897" w:rsidRDefault="00B14897" w:rsidP="00BB28C8">
      <w:pPr>
        <w:widowControl w:val="0"/>
        <w:spacing w:after="160"/>
        <w:jc w:val="both"/>
        <w:rPr>
          <w:rFonts w:ascii="GHEA Grapalat" w:hAnsi="GHEA Grapalat"/>
          <w:i/>
        </w:rPr>
      </w:pPr>
      <w:r>
        <w:rPr>
          <w:rStyle w:val="af6"/>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B14897" w:rsidRPr="00EB336B" w:rsidRDefault="00B14897" w:rsidP="00A45057">
      <w:pPr>
        <w:pStyle w:val="af2"/>
        <w:widowControl w:val="0"/>
        <w:jc w:val="both"/>
        <w:rPr>
          <w:rFonts w:ascii="GHEA Grapalat" w:hAnsi="GHEA Grapalat"/>
          <w:sz w:val="18"/>
          <w:szCs w:val="18"/>
          <w:lang w:val="hy-AM"/>
        </w:rPr>
      </w:pPr>
      <w:r>
        <w:rPr>
          <w:rFonts w:ascii="GHEA Grapalat" w:hAnsi="GHEA Grapalat"/>
          <w:sz w:val="18"/>
          <w:szCs w:val="18"/>
          <w:vertAlign w:val="superscript"/>
        </w:rPr>
        <w:t>19</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14897" w:rsidRPr="00F21C0D" w:rsidRDefault="00B14897" w:rsidP="00A45057">
      <w:pPr>
        <w:pStyle w:val="af2"/>
        <w:widowControl w:val="0"/>
        <w:jc w:val="both"/>
        <w:rPr>
          <w:lang w:val="hy-AM"/>
        </w:rPr>
      </w:pPr>
    </w:p>
    <w:p w:rsidR="00B14897" w:rsidRPr="004D38C0" w:rsidRDefault="00B14897" w:rsidP="00BB28C8">
      <w:pPr>
        <w:pStyle w:val="af2"/>
      </w:pPr>
    </w:p>
  </w:footnote>
  <w:footnote w:id="24">
    <w:p w:rsidR="00B14897" w:rsidRPr="00AA52B7" w:rsidRDefault="00B14897" w:rsidP="00BB28C8">
      <w:pPr>
        <w:pStyle w:val="af2"/>
        <w:jc w:val="both"/>
        <w:rPr>
          <w:rFonts w:ascii="GHEA Grapalat" w:hAnsi="GHEA Grapalat"/>
          <w:i/>
        </w:rPr>
      </w:pPr>
      <w:r>
        <w:rPr>
          <w:rStyle w:val="af6"/>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B14897" w:rsidRPr="00552088" w:rsidRDefault="00B14897"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14897" w:rsidRPr="00124BE9" w:rsidRDefault="00B14897" w:rsidP="00BB28C8">
      <w:pPr>
        <w:pStyle w:val="af2"/>
        <w:widowControl w:val="0"/>
        <w:jc w:val="both"/>
        <w:rPr>
          <w:rFonts w:ascii="GHEA Grapalat" w:hAnsi="GHEA Grapalat"/>
          <w:lang w:val="hy-AM"/>
        </w:rPr>
      </w:pPr>
      <w:r w:rsidRPr="00124BE9">
        <w:rPr>
          <w:rFonts w:ascii="GHEA Grapalat" w:hAnsi="GHEA Grapalat"/>
          <w:i/>
        </w:rPr>
        <w:t>.</w:t>
      </w:r>
    </w:p>
  </w:footnote>
  <w:footnote w:id="25">
    <w:p w:rsidR="00B14897" w:rsidRPr="00124BE9" w:rsidRDefault="00B14897" w:rsidP="00BB28C8">
      <w:pPr>
        <w:pStyle w:val="af2"/>
        <w:widowControl w:val="0"/>
        <w:jc w:val="both"/>
        <w:rPr>
          <w:rFonts w:ascii="GHEA Grapalat" w:hAnsi="GHEA Grapalat"/>
          <w:lang w:val="hy-AM"/>
        </w:rPr>
      </w:pPr>
      <w:r>
        <w:rPr>
          <w:rStyle w:val="af6"/>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B14897" w:rsidRPr="00124BE9" w:rsidRDefault="00B14897"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B14897" w:rsidRPr="00124BE9" w:rsidRDefault="00B14897"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B14897" w:rsidRPr="00124BE9" w:rsidRDefault="00B14897" w:rsidP="00BB28C8">
      <w:pPr>
        <w:pStyle w:val="af2"/>
        <w:widowControl w:val="0"/>
        <w:jc w:val="both"/>
      </w:pPr>
      <w:r w:rsidRPr="00124BE9">
        <w:rPr>
          <w:rStyle w:val="af6"/>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29">
    <w:p w:rsidR="00B14897" w:rsidRPr="00124BE9" w:rsidRDefault="00B14897" w:rsidP="00BB28C8">
      <w:pPr>
        <w:widowControl w:val="0"/>
        <w:jc w:val="both"/>
        <w:rPr>
          <w:rFonts w:ascii="GHEA Grapalat" w:hAnsi="GHEA Grapalat"/>
          <w:i/>
          <w:sz w:val="20"/>
          <w:szCs w:val="20"/>
        </w:rPr>
      </w:pPr>
      <w:r w:rsidRPr="00124BE9">
        <w:rPr>
          <w:rStyle w:val="af6"/>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B14897" w:rsidRPr="00124BE9" w:rsidRDefault="00B14897" w:rsidP="00BB28C8">
      <w:pPr>
        <w:pStyle w:val="af2"/>
        <w:widowControl w:val="0"/>
        <w:jc w:val="both"/>
      </w:pPr>
    </w:p>
  </w:footnote>
  <w:footnote w:id="30">
    <w:p w:rsidR="00B14897" w:rsidRPr="00124BE9" w:rsidRDefault="00B14897"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B14897" w:rsidRPr="00124BE9" w:rsidRDefault="00B14897"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2">
    <w:p w:rsidR="00B14897" w:rsidRPr="00124BE9" w:rsidRDefault="00B14897"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B14897" w:rsidRPr="00124BE9" w:rsidRDefault="00B14897" w:rsidP="00BB28C8">
      <w:pPr>
        <w:pStyle w:val="af2"/>
        <w:widowControl w:val="0"/>
        <w:jc w:val="both"/>
        <w:rPr>
          <w:rFonts w:ascii="GHEA Grapalat" w:hAnsi="GHEA Grapalat"/>
          <w:lang w:val="hy-AM"/>
        </w:rPr>
      </w:pPr>
    </w:p>
  </w:footnote>
  <w:footnote w:id="33">
    <w:p w:rsidR="00B14897" w:rsidRPr="00124BE9" w:rsidRDefault="00B14897"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4">
    <w:p w:rsidR="00B14897" w:rsidRDefault="00B14897"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B14897" w:rsidRPr="00124BE9" w:rsidRDefault="00B14897"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B14897" w:rsidRPr="00124BE9" w:rsidRDefault="00B14897" w:rsidP="00BB28C8">
      <w:pPr>
        <w:pStyle w:val="af2"/>
        <w:widowControl w:val="0"/>
        <w:jc w:val="both"/>
        <w:rPr>
          <w:rFonts w:ascii="GHEA Grapalat" w:hAnsi="GHEA Grapalat"/>
          <w:lang w:val="hy-AM"/>
        </w:rPr>
      </w:pPr>
    </w:p>
  </w:footnote>
  <w:footnote w:id="35">
    <w:p w:rsidR="00B14897" w:rsidRDefault="00B14897"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B14897" w:rsidRPr="00EB336B" w:rsidRDefault="00B14897"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14897" w:rsidRPr="00124BE9" w:rsidRDefault="00B14897" w:rsidP="00BB28C8">
      <w:pPr>
        <w:pStyle w:val="af2"/>
        <w:widowControl w:val="0"/>
        <w:jc w:val="both"/>
        <w:rPr>
          <w:rFonts w:ascii="GHEA Grapalat" w:hAnsi="GHEA Grapalat"/>
          <w:lang w:val="hy-AM"/>
        </w:rPr>
      </w:pPr>
    </w:p>
  </w:footnote>
  <w:footnote w:id="36">
    <w:p w:rsidR="00B14897" w:rsidRDefault="00B14897" w:rsidP="00BB28C8">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B14897" w:rsidRPr="00124BE9" w:rsidRDefault="00B14897" w:rsidP="00BB28C8">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37">
    <w:p w:rsidR="00B14897" w:rsidRPr="00AC7DC5" w:rsidRDefault="00B14897"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B14897" w:rsidRPr="00552088" w:rsidRDefault="00B14897"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14897" w:rsidRPr="004078D0" w:rsidRDefault="00B14897" w:rsidP="00BB28C8">
      <w:pPr>
        <w:pStyle w:val="af2"/>
        <w:widowControl w:val="0"/>
        <w:jc w:val="both"/>
        <w:rPr>
          <w:rFonts w:ascii="GHEA Grapalat" w:hAnsi="GHEA Grapalat"/>
          <w:sz w:val="2"/>
          <w:szCs w:val="2"/>
          <w:lang w:val="hy-AM"/>
        </w:rPr>
      </w:pPr>
    </w:p>
    <w:p w:rsidR="00B14897" w:rsidRPr="004078D0" w:rsidRDefault="00B14897" w:rsidP="00BB28C8">
      <w:pPr>
        <w:pStyle w:val="af2"/>
        <w:widowControl w:val="0"/>
        <w:jc w:val="both"/>
        <w:rPr>
          <w:rFonts w:ascii="GHEA Grapalat" w:hAnsi="GHEA Grapalat"/>
          <w:sz w:val="2"/>
          <w:szCs w:val="2"/>
          <w:lang w:val="hy-AM"/>
        </w:rPr>
      </w:pPr>
    </w:p>
  </w:footnote>
  <w:footnote w:id="38">
    <w:p w:rsidR="00B14897" w:rsidRDefault="00B14897"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B14897" w:rsidRPr="00124BE9" w:rsidRDefault="00B14897"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39">
    <w:p w:rsidR="00B14897" w:rsidRPr="00124BE9" w:rsidRDefault="00B14897"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0">
    <w:p w:rsidR="00B14897" w:rsidRPr="00124BE9" w:rsidRDefault="00B14897"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14897" w:rsidRPr="001C4E24" w:rsidRDefault="00B14897" w:rsidP="00BB28C8">
      <w:pPr>
        <w:pStyle w:val="af2"/>
        <w:rPr>
          <w:lang w:val="hy-AM"/>
        </w:rPr>
      </w:pPr>
    </w:p>
  </w:footnote>
  <w:footnote w:id="41">
    <w:p w:rsidR="00B14897" w:rsidRPr="00124BE9" w:rsidRDefault="00B14897" w:rsidP="0042574B">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7"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B14897" w:rsidRPr="00124BE9" w:rsidRDefault="00B14897" w:rsidP="00BB28C8">
      <w:pPr>
        <w:pStyle w:val="af2"/>
        <w:widowControl w:val="0"/>
      </w:pPr>
      <w:r w:rsidRPr="00124BE9">
        <w:rPr>
          <w:rFonts w:ascii="GHEA Grapalat" w:hAnsi="GHEA Grapalat"/>
          <w:i/>
        </w:rPr>
        <w:t>.</w:t>
      </w:r>
    </w:p>
  </w:footnote>
  <w:footnote w:id="42">
    <w:p w:rsidR="00B14897" w:rsidRPr="00124BE9" w:rsidRDefault="00B14897"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3">
    <w:p w:rsidR="00B14897" w:rsidRPr="00124BE9" w:rsidRDefault="00B14897"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04D"/>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25B"/>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6C0"/>
    <w:rsid w:val="00175F8F"/>
    <w:rsid w:val="00175FDC"/>
    <w:rsid w:val="001763F5"/>
    <w:rsid w:val="00176A38"/>
    <w:rsid w:val="00176A92"/>
    <w:rsid w:val="00176DAB"/>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5BE"/>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A3F"/>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491"/>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836"/>
    <w:rsid w:val="00391E56"/>
    <w:rsid w:val="00391F90"/>
    <w:rsid w:val="0039240E"/>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B10"/>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69FB"/>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A36"/>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74"/>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1F4A"/>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2A"/>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B05"/>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4C65"/>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5B4"/>
    <w:rsid w:val="00684668"/>
    <w:rsid w:val="00685962"/>
    <w:rsid w:val="00685A30"/>
    <w:rsid w:val="00685C48"/>
    <w:rsid w:val="00687302"/>
    <w:rsid w:val="00687381"/>
    <w:rsid w:val="00687E34"/>
    <w:rsid w:val="006906E8"/>
    <w:rsid w:val="006908AA"/>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84D"/>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34B"/>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FF8"/>
    <w:rsid w:val="006F49AA"/>
    <w:rsid w:val="006F58E6"/>
    <w:rsid w:val="006F5C0C"/>
    <w:rsid w:val="006F6413"/>
    <w:rsid w:val="006F69A0"/>
    <w:rsid w:val="006F758E"/>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7784D"/>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3F5"/>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A8B"/>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CCF"/>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643"/>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5C"/>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477C"/>
    <w:rsid w:val="00A65116"/>
    <w:rsid w:val="00A651DA"/>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D2E"/>
    <w:rsid w:val="00AC0541"/>
    <w:rsid w:val="00AC082E"/>
    <w:rsid w:val="00AC0E56"/>
    <w:rsid w:val="00AC30D5"/>
    <w:rsid w:val="00AC341B"/>
    <w:rsid w:val="00AC3B57"/>
    <w:rsid w:val="00AC3F2F"/>
    <w:rsid w:val="00AC4996"/>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7C1"/>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897"/>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2CEE"/>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7C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BC1"/>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C7B92"/>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D7D80"/>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795"/>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6C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1F5"/>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020"/>
    <w:rsid w:val="00D020E4"/>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5F98"/>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3B67"/>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99F"/>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04"/>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47BA1"/>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054"/>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CF3"/>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1A4A"/>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4C9"/>
    <w:rsid w:val="00F4395E"/>
    <w:rsid w:val="00F43A66"/>
    <w:rsid w:val="00F43DE4"/>
    <w:rsid w:val="00F445EC"/>
    <w:rsid w:val="00F449C0"/>
    <w:rsid w:val="00F44F6C"/>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7BFA61"/>
  <w15:docId w15:val="{3FF4D64C-5E59-4443-85B9-2CD257B1D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table" w:customStyle="1" w:styleId="12">
    <w:name w:val="Сетка таблицы1"/>
    <w:basedOn w:val="a1"/>
    <w:next w:val="aff2"/>
    <w:uiPriority w:val="39"/>
    <w:rsid w:val="00544B05"/>
    <w:rPr>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77E4E-2684-41A3-B42E-49126D169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2709</TotalTime>
  <Pages>70</Pages>
  <Words>29888</Words>
  <Characters>170364</Characters>
  <Application>Microsoft Office Word</Application>
  <DocSecurity>0</DocSecurity>
  <Lines>1419</Lines>
  <Paragraphs>399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199853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1737</cp:revision>
  <cp:lastPrinted>2018-02-16T07:12:00Z</cp:lastPrinted>
  <dcterms:created xsi:type="dcterms:W3CDTF">2019-10-28T07:04:00Z</dcterms:created>
  <dcterms:modified xsi:type="dcterms:W3CDTF">2025-07-02T05:19:00Z</dcterms:modified>
</cp:coreProperties>
</file>